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E46EE" w:rsidRDefault="006E46EE" w:rsidP="006E46EE">
      <w:pPr>
        <w:widowControl w:val="0"/>
        <w:jc w:val="center"/>
        <w:rPr>
          <w:rFonts w:ascii="GHEA Grapalat" w:hAnsi="GHEA Grapalat"/>
          <w:sz w:val="20"/>
          <w:szCs w:val="20"/>
        </w:rPr>
      </w:pPr>
      <w:r w:rsidRPr="00002684">
        <w:rPr>
          <w:rFonts w:ascii="GHEA Grapalat" w:hAnsi="GHEA Grapalat"/>
          <w:sz w:val="20"/>
          <w:szCs w:val="20"/>
        </w:rPr>
        <w:t xml:space="preserve">О ЗАПРОСЕ КОТИРОВОЧНЫХ ЦЕН </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053F2" w:rsidRPr="009053F2">
        <w:rPr>
          <w:rFonts w:ascii="GHEA Grapalat" w:hAnsi="GHEA Grapalat"/>
          <w:i w:val="0"/>
          <w:sz w:val="24"/>
          <w:szCs w:val="24"/>
        </w:rPr>
        <w:t>2</w:t>
      </w:r>
      <w:r w:rsidR="003F3D6E">
        <w:rPr>
          <w:rFonts w:ascii="GHEA Grapalat" w:hAnsi="GHEA Grapalat"/>
          <w:i w:val="0"/>
          <w:sz w:val="24"/>
          <w:szCs w:val="24"/>
          <w:lang w:val="hy-AM"/>
        </w:rPr>
        <w:t>1</w:t>
      </w:r>
      <w:r w:rsidRPr="009044F1">
        <w:rPr>
          <w:rFonts w:ascii="GHEA Grapalat" w:hAnsi="GHEA Grapalat"/>
          <w:i w:val="0"/>
          <w:sz w:val="24"/>
          <w:szCs w:val="24"/>
        </w:rPr>
        <w:t>" "</w:t>
      </w:r>
      <w:r w:rsidR="009053F2">
        <w:rPr>
          <w:rFonts w:ascii="GHEA Grapalat" w:hAnsi="GHEA Grapalat"/>
          <w:i w:val="0"/>
          <w:sz w:val="24"/>
          <w:szCs w:val="24"/>
        </w:rPr>
        <w:t>н</w:t>
      </w:r>
      <w:r w:rsidR="0050500B">
        <w:rPr>
          <w:rFonts w:ascii="GHEA Grapalat" w:hAnsi="GHEA Grapalat"/>
          <w:i w:val="0"/>
          <w:sz w:val="24"/>
          <w:szCs w:val="24"/>
        </w:rPr>
        <w:t>оябр</w:t>
      </w:r>
      <w:r w:rsidR="002305C1">
        <w:rPr>
          <w:rFonts w:ascii="GHEA Grapalat" w:hAnsi="GHEA Grapalat"/>
          <w:i w:val="0"/>
          <w:sz w:val="24"/>
          <w:szCs w:val="24"/>
        </w:rPr>
        <w:t>я</w:t>
      </w:r>
      <w:r w:rsidRPr="009044F1">
        <w:rPr>
          <w:rFonts w:ascii="GHEA Grapalat" w:hAnsi="GHEA Grapalat"/>
          <w:i w:val="0"/>
          <w:sz w:val="24"/>
          <w:szCs w:val="24"/>
        </w:rPr>
        <w:t>" 20</w:t>
      </w:r>
      <w:r w:rsidR="006E46EE">
        <w:rPr>
          <w:rFonts w:ascii="GHEA Grapalat" w:hAnsi="GHEA Grapalat"/>
          <w:i w:val="0"/>
          <w:sz w:val="24"/>
          <w:szCs w:val="24"/>
        </w:rPr>
        <w:t>2</w:t>
      </w:r>
      <w:r w:rsidR="00973105">
        <w:rPr>
          <w:rFonts w:ascii="GHEA Grapalat" w:hAnsi="GHEA Grapalat"/>
          <w:i w:val="0"/>
          <w:sz w:val="24"/>
          <w:szCs w:val="24"/>
        </w:rPr>
        <w:t>3</w:t>
      </w:r>
      <w:r w:rsidR="00AA7117">
        <w:rPr>
          <w:rFonts w:ascii="GHEA Grapalat" w:hAnsi="GHEA Grapalat"/>
          <w:i w:val="0"/>
          <w:sz w:val="24"/>
          <w:szCs w:val="24"/>
        </w:rPr>
        <w:t xml:space="preserve"> </w:t>
      </w:r>
      <w:r w:rsidRPr="009044F1">
        <w:rPr>
          <w:rFonts w:ascii="GHEA Grapalat" w:hAnsi="GHEA Grapalat"/>
          <w:i w:val="0"/>
          <w:sz w:val="24"/>
          <w:szCs w:val="24"/>
        </w:rPr>
        <w:t>года</w:t>
      </w:r>
      <w:r w:rsidR="006E46EE">
        <w:rPr>
          <w:rFonts w:ascii="GHEA Grapalat" w:hAnsi="GHEA Grapalat"/>
          <w:i w:val="0"/>
          <w:sz w:val="24"/>
          <w:szCs w:val="24"/>
        </w:rPr>
        <w:t xml:space="preserve"> </w:t>
      </w:r>
      <w:r w:rsidR="006E46EE" w:rsidRPr="009044F1">
        <w:rPr>
          <w:rFonts w:ascii="GHEA Grapalat" w:hAnsi="GHEA Grapalat"/>
          <w:i w:val="0"/>
          <w:sz w:val="24"/>
          <w:szCs w:val="24"/>
        </w:rPr>
        <w:t>номер</w:t>
      </w:r>
      <w:r w:rsidRPr="009044F1">
        <w:rPr>
          <w:rFonts w:ascii="GHEA Grapalat" w:hAnsi="GHEA Grapalat"/>
          <w:i w:val="0"/>
          <w:sz w:val="24"/>
          <w:szCs w:val="24"/>
        </w:rPr>
        <w:t xml:space="preserve"> "</w:t>
      </w:r>
      <w:r w:rsidR="006E46EE">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6E46EE">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E46EE" w:rsidRPr="006E46EE">
        <w:rPr>
          <w:rFonts w:ascii="GHEA Grapalat" w:hAnsi="GHEA Grapalat"/>
          <w:i w:val="0"/>
          <w:sz w:val="24"/>
          <w:szCs w:val="24"/>
        </w:rPr>
        <w:t>ԳՀԱՊՁԲ-202</w:t>
      </w:r>
      <w:r w:rsidR="00475213">
        <w:rPr>
          <w:rFonts w:ascii="GHEA Grapalat" w:hAnsi="GHEA Grapalat"/>
          <w:i w:val="0"/>
          <w:sz w:val="24"/>
          <w:szCs w:val="24"/>
          <w:lang w:val="hy-AM"/>
        </w:rPr>
        <w:t>4</w:t>
      </w:r>
      <w:r w:rsidR="006E46EE" w:rsidRPr="006E46EE">
        <w:rPr>
          <w:rFonts w:ascii="GHEA Grapalat" w:hAnsi="GHEA Grapalat"/>
          <w:i w:val="0"/>
          <w:sz w:val="24"/>
          <w:szCs w:val="24"/>
        </w:rPr>
        <w:t>/</w:t>
      </w:r>
      <w:r w:rsidR="00973105">
        <w:rPr>
          <w:rFonts w:ascii="GHEA Grapalat" w:hAnsi="GHEA Grapalat"/>
          <w:i w:val="0"/>
          <w:sz w:val="24"/>
          <w:szCs w:val="24"/>
        </w:rPr>
        <w:t>1</w:t>
      </w:r>
      <w:r w:rsidR="006E46EE" w:rsidRPr="006E46EE">
        <w:rPr>
          <w:rFonts w:ascii="GHEA Grapalat" w:hAnsi="GHEA Grapalat"/>
          <w:i w:val="0"/>
          <w:sz w:val="24"/>
          <w:szCs w:val="24"/>
        </w:rPr>
        <w:t>-</w:t>
      </w:r>
      <w:r w:rsidR="00475213">
        <w:rPr>
          <w:rFonts w:ascii="GHEA Grapalat" w:hAnsi="GHEA Grapalat"/>
          <w:i w:val="0"/>
          <w:sz w:val="24"/>
          <w:szCs w:val="24"/>
          <w:lang w:val="hy-AM"/>
        </w:rPr>
        <w:t>1</w:t>
      </w:r>
      <w:r w:rsidR="006E46EE" w:rsidRPr="006E46EE">
        <w:rPr>
          <w:rFonts w:ascii="GHEA Grapalat" w:hAnsi="GHEA Grapalat"/>
          <w:i w:val="0"/>
          <w:sz w:val="24"/>
          <w:szCs w:val="24"/>
        </w:rPr>
        <w:t>-ԴԲԳԳԿ</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Заказчик, </w:t>
      </w:r>
      <w:bookmarkStart w:id="0" w:name="_Hlk495401547"/>
      <w:r w:rsidRPr="00A24088">
        <w:rPr>
          <w:rFonts w:ascii="GHEA Grapalat" w:hAnsi="GHEA Grapalat"/>
          <w:b/>
          <w:i w:val="0"/>
          <w:spacing w:val="6"/>
          <w:sz w:val="22"/>
          <w:szCs w:val="22"/>
        </w:rPr>
        <w:t>ГНКО “Научного-практический центр судебной медицины”</w:t>
      </w:r>
      <w:bookmarkEnd w:id="0"/>
      <w:r w:rsidRPr="00A24088">
        <w:rPr>
          <w:rFonts w:ascii="GHEA Grapalat" w:hAnsi="GHEA Grapalat"/>
          <w:b/>
          <w:i w:val="0"/>
          <w:spacing w:val="6"/>
          <w:sz w:val="22"/>
          <w:szCs w:val="22"/>
        </w:rPr>
        <w:t xml:space="preserve"> при </w:t>
      </w:r>
      <w:proofErr w:type="spellStart"/>
      <w:r w:rsidRPr="00A24088">
        <w:rPr>
          <w:rFonts w:ascii="GHEA Grapalat" w:hAnsi="GHEA Grapalat"/>
          <w:b/>
          <w:i w:val="0"/>
          <w:spacing w:val="6"/>
          <w:sz w:val="22"/>
          <w:szCs w:val="22"/>
        </w:rPr>
        <w:t>Министерсве</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Здравохранения</w:t>
      </w:r>
      <w:proofErr w:type="spellEnd"/>
      <w:r w:rsidRPr="00A24088">
        <w:rPr>
          <w:rFonts w:ascii="GHEA Grapalat" w:hAnsi="GHEA Grapalat"/>
          <w:b/>
          <w:i w:val="0"/>
          <w:spacing w:val="6"/>
          <w:sz w:val="22"/>
          <w:szCs w:val="22"/>
        </w:rPr>
        <w:t xml:space="preserve"> РА</w:t>
      </w:r>
      <w:r w:rsidRPr="00A24088">
        <w:rPr>
          <w:rFonts w:ascii="GHEA Grapalat" w:hAnsi="GHEA Grapalat"/>
          <w:i w:val="0"/>
          <w:spacing w:val="6"/>
          <w:sz w:val="22"/>
          <w:szCs w:val="22"/>
        </w:rPr>
        <w:t xml:space="preserve">, который находится по адресу </w:t>
      </w:r>
      <w:proofErr w:type="spellStart"/>
      <w:r w:rsidRPr="00A24088">
        <w:rPr>
          <w:rFonts w:ascii="GHEA Grapalat" w:hAnsi="GHEA Grapalat"/>
          <w:b/>
          <w:i w:val="0"/>
          <w:spacing w:val="6"/>
          <w:sz w:val="22"/>
          <w:szCs w:val="22"/>
        </w:rPr>
        <w:t>г.Ереван</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ул.Гераци</w:t>
      </w:r>
      <w:proofErr w:type="spellEnd"/>
      <w:r w:rsidRPr="00A24088">
        <w:rPr>
          <w:rFonts w:ascii="GHEA Grapalat" w:hAnsi="GHEA Grapalat"/>
          <w:b/>
          <w:i w:val="0"/>
          <w:spacing w:val="6"/>
          <w:sz w:val="22"/>
          <w:szCs w:val="22"/>
        </w:rPr>
        <w:t xml:space="preserve"> 5/1</w:t>
      </w:r>
      <w:r w:rsidRPr="00A24088">
        <w:rPr>
          <w:rFonts w:ascii="GHEA Grapalat" w:hAnsi="GHEA Grapalat"/>
          <w:i w:val="0"/>
          <w:spacing w:val="6"/>
          <w:sz w:val="22"/>
          <w:szCs w:val="22"/>
        </w:rPr>
        <w:t>, объявляет процедуру запроса цен, который проводится одним этапом.</w:t>
      </w:r>
    </w:p>
    <w:p w:rsidR="00341A74" w:rsidRPr="00A24088" w:rsidRDefault="00A20B69" w:rsidP="0050500B">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Участнику, отобранному по итогам </w:t>
      </w:r>
      <w:r w:rsidR="0041023E" w:rsidRPr="00A24088">
        <w:rPr>
          <w:rFonts w:ascii="GHEA Grapalat" w:hAnsi="GHEA Grapalat"/>
          <w:i w:val="0"/>
          <w:spacing w:val="6"/>
          <w:sz w:val="22"/>
          <w:szCs w:val="22"/>
        </w:rPr>
        <w:t>настоящей процедуры</w:t>
      </w:r>
      <w:r w:rsidRPr="00A24088">
        <w:rPr>
          <w:rFonts w:ascii="GHEA Grapalat" w:hAnsi="GHEA Grapalat"/>
          <w:i w:val="0"/>
          <w:spacing w:val="6"/>
          <w:sz w:val="22"/>
          <w:szCs w:val="22"/>
        </w:rPr>
        <w:t>, в</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установленном</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порядке будет предложено заключить договор на поставку</w:t>
      </w:r>
      <w:r w:rsidR="00475213" w:rsidRPr="00475213">
        <w:rPr>
          <w:rFonts w:ascii="GHEA Grapalat" w:hAnsi="GHEA Grapalat"/>
          <w:b/>
          <w:i w:val="0"/>
          <w:spacing w:val="6"/>
          <w:sz w:val="22"/>
          <w:szCs w:val="22"/>
        </w:rPr>
        <w:t xml:space="preserve"> </w:t>
      </w:r>
      <w:r w:rsidR="009053F2">
        <w:rPr>
          <w:rFonts w:ascii="GHEA Grapalat" w:hAnsi="GHEA Grapalat"/>
          <w:b/>
          <w:i w:val="0"/>
          <w:spacing w:val="6"/>
          <w:sz w:val="24"/>
          <w:szCs w:val="24"/>
        </w:rPr>
        <w:t>топлива</w:t>
      </w:r>
      <w:r w:rsidR="009053F2" w:rsidRPr="00A24088">
        <w:rPr>
          <w:rFonts w:ascii="GHEA Grapalat" w:hAnsi="GHEA Grapalat"/>
          <w:i w:val="0"/>
          <w:spacing w:val="6"/>
          <w:sz w:val="22"/>
          <w:szCs w:val="22"/>
        </w:rPr>
        <w:t xml:space="preserve"> </w:t>
      </w:r>
      <w:r w:rsidR="00782D60" w:rsidRPr="00A24088">
        <w:rPr>
          <w:rFonts w:ascii="GHEA Grapalat" w:hAnsi="GHEA Grapalat"/>
          <w:i w:val="0"/>
          <w:spacing w:val="6"/>
          <w:sz w:val="22"/>
          <w:szCs w:val="22"/>
        </w:rPr>
        <w:t>(далее — договор).</w:t>
      </w:r>
    </w:p>
    <w:p w:rsidR="00357D48" w:rsidRPr="00A24088" w:rsidRDefault="00A20B69"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pacing w:val="6"/>
          <w:sz w:val="22"/>
          <w:szCs w:val="22"/>
        </w:rPr>
        <w:t>Согласно статье 7 Закона Республики Армения "О закупках</w:t>
      </w:r>
      <w:r w:rsidRPr="00A24088">
        <w:rPr>
          <w:rFonts w:ascii="GHEA Grapalat" w:hAnsi="GHEA Grapalat"/>
          <w:i w:val="0"/>
          <w:sz w:val="22"/>
          <w:szCs w:val="22"/>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24088">
        <w:rPr>
          <w:rFonts w:ascii="Courier New" w:hAnsi="Courier New" w:cs="Courier New"/>
          <w:i w:val="0"/>
          <w:sz w:val="22"/>
          <w:szCs w:val="22"/>
          <w:lang w:val="en-US"/>
        </w:rPr>
        <w:t> </w:t>
      </w:r>
      <w:r w:rsidR="00F95E94" w:rsidRPr="00A24088">
        <w:rPr>
          <w:rFonts w:ascii="GHEA Grapalat" w:hAnsi="GHEA Grapalat"/>
          <w:i w:val="0"/>
          <w:sz w:val="22"/>
          <w:szCs w:val="22"/>
        </w:rPr>
        <w:t>настоящей процедуре</w:t>
      </w:r>
      <w:r w:rsidRPr="00A24088">
        <w:rPr>
          <w:rFonts w:ascii="GHEA Grapalat" w:hAnsi="GHEA Grapalat"/>
          <w:i w:val="0"/>
          <w:sz w:val="22"/>
          <w:szCs w:val="22"/>
        </w:rPr>
        <w:t>.</w:t>
      </w:r>
    </w:p>
    <w:p w:rsidR="001E6506" w:rsidRPr="00A24088" w:rsidRDefault="00052084"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Условия </w:t>
      </w:r>
      <w:r w:rsidR="00677658" w:rsidRPr="00A24088">
        <w:rPr>
          <w:rFonts w:ascii="GHEA Grapalat" w:hAnsi="GHEA Grapalat"/>
          <w:i w:val="0"/>
          <w:sz w:val="22"/>
          <w:szCs w:val="22"/>
        </w:rPr>
        <w:t xml:space="preserve">предъявляемые </w:t>
      </w:r>
      <w:r w:rsidR="00FD0B1A" w:rsidRPr="00A24088">
        <w:rPr>
          <w:rFonts w:ascii="GHEA Grapalat" w:hAnsi="GHEA Grapalat"/>
          <w:i w:val="0"/>
          <w:sz w:val="22"/>
          <w:szCs w:val="22"/>
        </w:rPr>
        <w:t xml:space="preserve">к </w:t>
      </w:r>
      <w:r w:rsidR="00677658" w:rsidRPr="00A24088">
        <w:rPr>
          <w:rFonts w:ascii="GHEA Grapalat" w:hAnsi="GHEA Grapalat"/>
          <w:i w:val="0"/>
          <w:sz w:val="22"/>
          <w:szCs w:val="22"/>
        </w:rPr>
        <w:t xml:space="preserve">лицам, не имеющим права на участие </w:t>
      </w:r>
      <w:proofErr w:type="gramStart"/>
      <w:r w:rsidR="00677658" w:rsidRPr="00A24088">
        <w:rPr>
          <w:rFonts w:ascii="GHEA Grapalat" w:hAnsi="GHEA Grapalat"/>
          <w:i w:val="0"/>
          <w:sz w:val="22"/>
          <w:szCs w:val="22"/>
        </w:rPr>
        <w:t xml:space="preserve">в </w:t>
      </w:r>
      <w:r w:rsidRPr="00A24088">
        <w:rPr>
          <w:rFonts w:ascii="GHEA Grapalat" w:hAnsi="GHEA Grapalat"/>
          <w:i w:val="0"/>
          <w:sz w:val="22"/>
          <w:szCs w:val="22"/>
        </w:rPr>
        <w:t xml:space="preserve"> данной</w:t>
      </w:r>
      <w:proofErr w:type="gramEnd"/>
      <w:r w:rsidRPr="00A24088">
        <w:rPr>
          <w:rFonts w:ascii="GHEA Grapalat" w:hAnsi="GHEA Grapalat"/>
          <w:i w:val="0"/>
          <w:sz w:val="22"/>
          <w:szCs w:val="22"/>
        </w:rPr>
        <w:t xml:space="preserve"> </w:t>
      </w:r>
      <w:r w:rsidR="006F297B" w:rsidRPr="00A24088">
        <w:rPr>
          <w:rFonts w:ascii="GHEA Grapalat" w:hAnsi="GHEA Grapalat"/>
          <w:i w:val="0"/>
          <w:sz w:val="22"/>
          <w:szCs w:val="22"/>
        </w:rPr>
        <w:t>процедуре</w:t>
      </w:r>
      <w:r w:rsidR="00677658" w:rsidRPr="00A24088">
        <w:rPr>
          <w:rFonts w:ascii="GHEA Grapalat" w:hAnsi="GHEA Grapalat"/>
          <w:i w:val="0"/>
          <w:sz w:val="22"/>
          <w:szCs w:val="22"/>
        </w:rPr>
        <w:t>, а также участникам, установлены приглашением на настоящую процедуру.</w:t>
      </w:r>
      <w:r w:rsidRPr="00A24088" w:rsidDel="00052084">
        <w:rPr>
          <w:rFonts w:ascii="GHEA Grapalat" w:hAnsi="GHEA Grapalat"/>
          <w:i w:val="0"/>
          <w:sz w:val="22"/>
          <w:szCs w:val="22"/>
        </w:rPr>
        <w:t xml:space="preserve"> </w:t>
      </w:r>
    </w:p>
    <w:p w:rsidR="00357D48" w:rsidRPr="00A24088" w:rsidRDefault="00EE73A8"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24088">
        <w:rPr>
          <w:rFonts w:ascii="GHEA Grapalat" w:hAnsi="GHEA Grapalat"/>
          <w:i w:val="0"/>
          <w:sz w:val="22"/>
          <w:szCs w:val="22"/>
        </w:rPr>
        <w:t>удовлетворительно</w:t>
      </w:r>
      <w:r w:rsidR="007442CF" w:rsidRPr="00A24088">
        <w:rPr>
          <w:rFonts w:ascii="GHEA Grapalat" w:hAnsi="GHEA Grapalat"/>
          <w:i w:val="0"/>
          <w:sz w:val="22"/>
          <w:szCs w:val="22"/>
          <w:lang w:val="hy-AM"/>
        </w:rPr>
        <w:t xml:space="preserve"> </w:t>
      </w:r>
      <w:r w:rsidR="007442CF" w:rsidRPr="00A24088">
        <w:rPr>
          <w:rFonts w:ascii="GHEA Grapalat" w:hAnsi="GHEA Grapalat"/>
          <w:i w:val="0"/>
          <w:sz w:val="22"/>
          <w:szCs w:val="22"/>
        </w:rPr>
        <w:t xml:space="preserve">по </w:t>
      </w:r>
      <w:r w:rsidR="00830445" w:rsidRPr="00A24088">
        <w:rPr>
          <w:rFonts w:ascii="GHEA Grapalat" w:hAnsi="GHEA Grapalat"/>
          <w:i w:val="0"/>
          <w:sz w:val="22"/>
          <w:szCs w:val="22"/>
        </w:rPr>
        <w:t xml:space="preserve">неценовым </w:t>
      </w:r>
      <w:r w:rsidR="007442CF" w:rsidRPr="00A24088">
        <w:rPr>
          <w:rFonts w:ascii="GHEA Grapalat" w:hAnsi="GHEA Grapalat"/>
          <w:i w:val="0"/>
          <w:sz w:val="22"/>
          <w:szCs w:val="22"/>
        </w:rPr>
        <w:t>условиям</w:t>
      </w:r>
      <w:r w:rsidRPr="00A24088">
        <w:rPr>
          <w:rFonts w:ascii="GHEA Grapalat" w:hAnsi="GHEA Grapalat"/>
          <w:i w:val="0"/>
          <w:sz w:val="22"/>
          <w:szCs w:val="22"/>
        </w:rPr>
        <w:t>, по принципу предпочтения, отдаваемого участнику, представившему м</w:t>
      </w:r>
      <w:r w:rsidR="003F762C" w:rsidRPr="00A24088">
        <w:rPr>
          <w:rFonts w:ascii="GHEA Grapalat" w:hAnsi="GHEA Grapalat"/>
          <w:i w:val="0"/>
          <w:sz w:val="22"/>
          <w:szCs w:val="22"/>
        </w:rPr>
        <w:t>инимальное ценовое предложение.</w:t>
      </w:r>
    </w:p>
    <w:p w:rsidR="0067579A" w:rsidRPr="00A24088" w:rsidRDefault="00357D48"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24088">
        <w:rPr>
          <w:rFonts w:ascii="Courier New" w:hAnsi="Courier New" w:cs="Courier New"/>
          <w:i w:val="0"/>
          <w:spacing w:val="-6"/>
          <w:sz w:val="22"/>
          <w:szCs w:val="22"/>
          <w:lang w:val="en-US"/>
        </w:rPr>
        <w:t> </w:t>
      </w:r>
      <w:r w:rsidRPr="00A24088">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Заявки на котировку цен необходимо подавать по адресу котировку цен </w:t>
      </w:r>
      <w:proofErr w:type="spellStart"/>
      <w:r w:rsidRPr="00A24088">
        <w:rPr>
          <w:rFonts w:ascii="GHEA Grapalat" w:hAnsi="GHEA Grapalat"/>
          <w:i w:val="0"/>
          <w:spacing w:val="-6"/>
          <w:sz w:val="22"/>
          <w:szCs w:val="22"/>
        </w:rPr>
        <w:t>г.Ереван</w:t>
      </w:r>
      <w:proofErr w:type="spellEnd"/>
      <w:r w:rsidRPr="00A24088">
        <w:rPr>
          <w:rFonts w:ascii="GHEA Grapalat" w:hAnsi="GHEA Grapalat"/>
          <w:i w:val="0"/>
          <w:spacing w:val="-6"/>
          <w:sz w:val="22"/>
          <w:szCs w:val="22"/>
        </w:rPr>
        <w:t xml:space="preserve">, </w:t>
      </w:r>
      <w:proofErr w:type="spellStart"/>
      <w:r w:rsidRPr="00A24088">
        <w:rPr>
          <w:rFonts w:ascii="GHEA Grapalat" w:hAnsi="GHEA Grapalat"/>
          <w:i w:val="0"/>
          <w:spacing w:val="-6"/>
          <w:sz w:val="22"/>
          <w:szCs w:val="22"/>
        </w:rPr>
        <w:t>ул.Гераци</w:t>
      </w:r>
      <w:proofErr w:type="spellEnd"/>
      <w:r w:rsidRPr="00A24088">
        <w:rPr>
          <w:rFonts w:ascii="GHEA Grapalat" w:hAnsi="GHEA Grapalat"/>
          <w:i w:val="0"/>
          <w:spacing w:val="-6"/>
          <w:sz w:val="22"/>
          <w:szCs w:val="22"/>
        </w:rPr>
        <w:t xml:space="preserve"> 5/1 в документарной форме, до 1</w:t>
      </w:r>
      <w:r w:rsidR="00A24088" w:rsidRPr="00A24088">
        <w:rPr>
          <w:rFonts w:ascii="GHEA Grapalat" w:hAnsi="GHEA Grapalat"/>
          <w:i w:val="0"/>
          <w:spacing w:val="-6"/>
          <w:sz w:val="22"/>
          <w:szCs w:val="22"/>
        </w:rPr>
        <w:t>6</w:t>
      </w:r>
      <w:r w:rsidRPr="00A24088">
        <w:rPr>
          <w:rFonts w:ascii="GHEA Grapalat" w:hAnsi="GHEA Grapalat"/>
          <w:i w:val="0"/>
          <w:spacing w:val="-6"/>
          <w:sz w:val="22"/>
          <w:szCs w:val="22"/>
        </w:rPr>
        <w:t>:</w:t>
      </w:r>
      <w:r w:rsidR="009053F2">
        <w:rPr>
          <w:rFonts w:ascii="GHEA Grapalat" w:hAnsi="GHEA Grapalat"/>
          <w:i w:val="0"/>
          <w:spacing w:val="-6"/>
          <w:sz w:val="22"/>
          <w:szCs w:val="22"/>
        </w:rPr>
        <w:t>0</w:t>
      </w:r>
      <w:r w:rsidRPr="00A24088">
        <w:rPr>
          <w:rFonts w:ascii="GHEA Grapalat" w:hAnsi="GHEA Grapalat"/>
          <w:i w:val="0"/>
          <w:spacing w:val="-6"/>
          <w:sz w:val="22"/>
          <w:szCs w:val="22"/>
        </w:rPr>
        <w:t xml:space="preserve">0 часов 7-го дня со дня опубликования настоящего объявления. </w:t>
      </w:r>
    </w:p>
    <w:p w:rsidR="003F6ED1" w:rsidRPr="00A24088" w:rsidRDefault="003F6ED1"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Вскрытие заявок будет проводиться по адресу </w:t>
      </w:r>
      <w:proofErr w:type="spellStart"/>
      <w:r w:rsidR="006E46EE" w:rsidRPr="00A24088">
        <w:rPr>
          <w:rFonts w:ascii="GHEA Grapalat" w:hAnsi="GHEA Grapalat"/>
          <w:b/>
          <w:i w:val="0"/>
          <w:spacing w:val="-6"/>
          <w:sz w:val="22"/>
          <w:szCs w:val="22"/>
        </w:rPr>
        <w:t>г.Ереван</w:t>
      </w:r>
      <w:proofErr w:type="spellEnd"/>
      <w:r w:rsidR="006E46EE" w:rsidRPr="00A24088">
        <w:rPr>
          <w:rFonts w:ascii="GHEA Grapalat" w:hAnsi="GHEA Grapalat"/>
          <w:b/>
          <w:i w:val="0"/>
          <w:spacing w:val="-6"/>
          <w:sz w:val="22"/>
          <w:szCs w:val="22"/>
        </w:rPr>
        <w:t xml:space="preserve">, </w:t>
      </w:r>
      <w:proofErr w:type="spellStart"/>
      <w:r w:rsidR="006E46EE" w:rsidRPr="00A24088">
        <w:rPr>
          <w:rFonts w:ascii="GHEA Grapalat" w:hAnsi="GHEA Grapalat"/>
          <w:b/>
          <w:i w:val="0"/>
          <w:spacing w:val="-6"/>
          <w:sz w:val="22"/>
          <w:szCs w:val="22"/>
        </w:rPr>
        <w:t>ул.Гераци</w:t>
      </w:r>
      <w:proofErr w:type="spellEnd"/>
      <w:r w:rsidR="006E46EE" w:rsidRPr="00A24088">
        <w:rPr>
          <w:rFonts w:ascii="GHEA Grapalat" w:hAnsi="GHEA Grapalat"/>
          <w:b/>
          <w:i w:val="0"/>
          <w:spacing w:val="-6"/>
          <w:sz w:val="22"/>
          <w:szCs w:val="22"/>
        </w:rPr>
        <w:t xml:space="preserve"> 5/1</w:t>
      </w:r>
      <w:r w:rsidRPr="00A24088">
        <w:rPr>
          <w:rFonts w:ascii="GHEA Grapalat" w:hAnsi="GHEA Grapalat"/>
          <w:b/>
          <w:i w:val="0"/>
          <w:sz w:val="22"/>
          <w:szCs w:val="22"/>
        </w:rPr>
        <w:t xml:space="preserve">, в </w:t>
      </w:r>
      <w:r w:rsidR="00235464" w:rsidRPr="00A24088">
        <w:rPr>
          <w:rFonts w:ascii="GHEA Grapalat" w:hAnsi="GHEA Grapalat"/>
          <w:b/>
          <w:i w:val="0"/>
          <w:sz w:val="22"/>
          <w:szCs w:val="22"/>
        </w:rPr>
        <w:t>1</w:t>
      </w:r>
      <w:r w:rsidR="00A24088" w:rsidRPr="00A24088">
        <w:rPr>
          <w:rFonts w:ascii="GHEA Grapalat" w:hAnsi="GHEA Grapalat"/>
          <w:b/>
          <w:i w:val="0"/>
          <w:sz w:val="22"/>
          <w:szCs w:val="22"/>
        </w:rPr>
        <w:t>6</w:t>
      </w:r>
      <w:r w:rsidR="00235464" w:rsidRPr="00A24088">
        <w:rPr>
          <w:rFonts w:ascii="GHEA Grapalat" w:hAnsi="GHEA Grapalat"/>
          <w:b/>
          <w:i w:val="0"/>
          <w:sz w:val="22"/>
          <w:szCs w:val="22"/>
        </w:rPr>
        <w:t>:</w:t>
      </w:r>
      <w:r w:rsidR="009053F2">
        <w:rPr>
          <w:rFonts w:ascii="GHEA Grapalat" w:hAnsi="GHEA Grapalat"/>
          <w:b/>
          <w:i w:val="0"/>
          <w:sz w:val="22"/>
          <w:szCs w:val="22"/>
        </w:rPr>
        <w:t>0</w:t>
      </w:r>
      <w:r w:rsidR="00235464" w:rsidRPr="00A24088">
        <w:rPr>
          <w:rFonts w:ascii="GHEA Grapalat" w:hAnsi="GHEA Grapalat"/>
          <w:b/>
          <w:i w:val="0"/>
          <w:sz w:val="22"/>
          <w:szCs w:val="22"/>
        </w:rPr>
        <w:t xml:space="preserve">0 </w:t>
      </w:r>
      <w:r w:rsidRPr="00A24088">
        <w:rPr>
          <w:rFonts w:ascii="GHEA Grapalat" w:hAnsi="GHEA Grapalat"/>
          <w:b/>
          <w:i w:val="0"/>
          <w:sz w:val="22"/>
          <w:szCs w:val="22"/>
        </w:rPr>
        <w:t>часов "</w:t>
      </w:r>
      <w:r w:rsidR="0050500B">
        <w:rPr>
          <w:rFonts w:ascii="GHEA Grapalat" w:hAnsi="GHEA Grapalat"/>
          <w:b/>
          <w:i w:val="0"/>
          <w:sz w:val="22"/>
          <w:szCs w:val="22"/>
        </w:rPr>
        <w:t>2</w:t>
      </w:r>
      <w:r w:rsidR="009053F2">
        <w:rPr>
          <w:rFonts w:ascii="GHEA Grapalat" w:hAnsi="GHEA Grapalat"/>
          <w:b/>
          <w:i w:val="0"/>
          <w:sz w:val="22"/>
          <w:szCs w:val="22"/>
        </w:rPr>
        <w:t>9</w:t>
      </w:r>
      <w:r w:rsidRPr="00A24088">
        <w:rPr>
          <w:rFonts w:ascii="GHEA Grapalat" w:hAnsi="GHEA Grapalat"/>
          <w:b/>
          <w:i w:val="0"/>
          <w:sz w:val="22"/>
          <w:szCs w:val="22"/>
        </w:rPr>
        <w:t>" "</w:t>
      </w:r>
      <w:r w:rsidR="009053F2">
        <w:rPr>
          <w:rFonts w:ascii="GHEA Grapalat" w:hAnsi="GHEA Grapalat"/>
          <w:b/>
          <w:i w:val="0"/>
          <w:sz w:val="22"/>
          <w:szCs w:val="22"/>
        </w:rPr>
        <w:t>н</w:t>
      </w:r>
      <w:r w:rsidR="0050500B">
        <w:rPr>
          <w:rFonts w:ascii="GHEA Grapalat" w:hAnsi="GHEA Grapalat"/>
          <w:b/>
          <w:i w:val="0"/>
          <w:sz w:val="22"/>
          <w:szCs w:val="22"/>
        </w:rPr>
        <w:t>оябр</w:t>
      </w:r>
      <w:r w:rsidR="003D1CB7">
        <w:rPr>
          <w:rFonts w:ascii="GHEA Grapalat" w:hAnsi="GHEA Grapalat"/>
          <w:b/>
          <w:i w:val="0"/>
          <w:sz w:val="22"/>
          <w:szCs w:val="22"/>
        </w:rPr>
        <w:t>я</w:t>
      </w:r>
      <w:r w:rsidRPr="00A24088">
        <w:rPr>
          <w:rFonts w:ascii="GHEA Grapalat" w:hAnsi="GHEA Grapalat"/>
          <w:b/>
          <w:i w:val="0"/>
          <w:sz w:val="22"/>
          <w:szCs w:val="22"/>
        </w:rPr>
        <w:t xml:space="preserve">" </w:t>
      </w:r>
      <w:r w:rsidR="006E46EE" w:rsidRPr="00A24088">
        <w:rPr>
          <w:rFonts w:ascii="GHEA Grapalat" w:hAnsi="GHEA Grapalat"/>
          <w:b/>
          <w:i w:val="0"/>
          <w:sz w:val="22"/>
          <w:szCs w:val="22"/>
        </w:rPr>
        <w:t xml:space="preserve">2023 </w:t>
      </w:r>
      <w:r w:rsidRPr="00A24088">
        <w:rPr>
          <w:rFonts w:ascii="GHEA Grapalat" w:hAnsi="GHEA Grapalat"/>
          <w:b/>
          <w:i w:val="0"/>
          <w:sz w:val="22"/>
          <w:szCs w:val="22"/>
        </w:rPr>
        <w:t>год</w:t>
      </w:r>
      <w:r w:rsidR="006E46EE" w:rsidRPr="00A24088">
        <w:rPr>
          <w:rFonts w:ascii="GHEA Grapalat" w:hAnsi="GHEA Grapalat"/>
          <w:b/>
          <w:i w:val="0"/>
          <w:sz w:val="22"/>
          <w:szCs w:val="22"/>
        </w:rPr>
        <w:t>а</w:t>
      </w:r>
      <w:r w:rsidRPr="00A24088">
        <w:rPr>
          <w:rFonts w:ascii="GHEA Grapalat" w:hAnsi="GHEA Grapalat"/>
          <w:i w:val="0"/>
          <w:sz w:val="22"/>
          <w:szCs w:val="22"/>
        </w:rPr>
        <w:t>.</w:t>
      </w:r>
    </w:p>
    <w:p w:rsidR="002C09AA" w:rsidRPr="00A24088" w:rsidRDefault="002C09AA"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Для получения дополнительной информации, связанной с настоящим</w:t>
      </w:r>
      <w:r w:rsidRPr="00A24088">
        <w:rPr>
          <w:rFonts w:ascii="Calibri" w:hAnsi="Calibri" w:cs="Calibri"/>
          <w:i w:val="0"/>
          <w:sz w:val="22"/>
          <w:szCs w:val="22"/>
        </w:rPr>
        <w:t> </w:t>
      </w:r>
      <w:r w:rsidRPr="00A24088">
        <w:rPr>
          <w:rFonts w:ascii="GHEA Grapalat" w:hAnsi="GHEA Grapalat"/>
          <w:i w:val="0"/>
          <w:sz w:val="22"/>
          <w:szCs w:val="22"/>
        </w:rPr>
        <w:t xml:space="preserve">объявлением, можете обратиться к секретарю Оценочной комиссии </w:t>
      </w:r>
      <w:r w:rsidRPr="00A24088">
        <w:rPr>
          <w:rFonts w:ascii="GHEA Grapalat" w:hAnsi="GHEA Grapalat"/>
          <w:b/>
          <w:i w:val="0"/>
          <w:sz w:val="22"/>
          <w:szCs w:val="22"/>
        </w:rPr>
        <w:t xml:space="preserve">Татьяне </w:t>
      </w:r>
      <w:proofErr w:type="spellStart"/>
      <w:r w:rsidRPr="00A24088">
        <w:rPr>
          <w:rFonts w:ascii="GHEA Grapalat" w:hAnsi="GHEA Grapalat"/>
          <w:b/>
          <w:i w:val="0"/>
          <w:sz w:val="22"/>
          <w:szCs w:val="22"/>
        </w:rPr>
        <w:t>Мирзоян</w:t>
      </w:r>
      <w:proofErr w:type="spellEnd"/>
      <w:r w:rsidRPr="00A24088">
        <w:rPr>
          <w:rFonts w:ascii="GHEA Grapalat" w:hAnsi="GHEA Grapalat"/>
          <w:i w:val="0"/>
          <w:sz w:val="22"/>
          <w:szCs w:val="22"/>
        </w:rPr>
        <w:t>.</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Телефон: </w:t>
      </w:r>
      <w:bookmarkStart w:id="1" w:name="_Hlk25366179"/>
      <w:r w:rsidRPr="00A24088">
        <w:rPr>
          <w:rFonts w:ascii="GHEA Grapalat" w:hAnsi="GHEA Grapalat"/>
          <w:b/>
          <w:i w:val="0"/>
          <w:sz w:val="22"/>
          <w:szCs w:val="22"/>
        </w:rPr>
        <w:t>+374 9</w:t>
      </w:r>
      <w:bookmarkEnd w:id="1"/>
      <w:r w:rsidRPr="00A24088">
        <w:rPr>
          <w:rFonts w:ascii="GHEA Grapalat" w:hAnsi="GHEA Grapalat"/>
          <w:b/>
          <w:i w:val="0"/>
          <w:sz w:val="22"/>
          <w:szCs w:val="22"/>
        </w:rPr>
        <w:t>9 27 71 72</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Электронная почта: </w:t>
      </w:r>
      <w:bookmarkStart w:id="2" w:name="_Hlk25366190"/>
      <w:r w:rsidRPr="00A24088">
        <w:rPr>
          <w:rFonts w:ascii="GHEA Grapalat" w:hAnsi="GHEA Grapalat"/>
          <w:b/>
          <w:i w:val="0"/>
          <w:sz w:val="22"/>
          <w:szCs w:val="22"/>
        </w:rPr>
        <w:fldChar w:fldCharType="begin"/>
      </w:r>
      <w:r w:rsidRPr="00A24088">
        <w:rPr>
          <w:rFonts w:ascii="GHEA Grapalat" w:hAnsi="GHEA Grapalat"/>
          <w:b/>
          <w:i w:val="0"/>
          <w:sz w:val="22"/>
          <w:szCs w:val="22"/>
        </w:rPr>
        <w:instrText xml:space="preserve"> HYPERLINK "mailto:formed78@gmail.com" </w:instrText>
      </w:r>
      <w:r w:rsidRPr="00A24088">
        <w:rPr>
          <w:rFonts w:ascii="GHEA Grapalat" w:hAnsi="GHEA Grapalat"/>
          <w:b/>
          <w:i w:val="0"/>
          <w:sz w:val="22"/>
          <w:szCs w:val="22"/>
        </w:rPr>
        <w:fldChar w:fldCharType="separate"/>
      </w:r>
      <w:r w:rsidRPr="00A24088">
        <w:rPr>
          <w:rFonts w:ascii="GHEA Grapalat" w:hAnsi="GHEA Grapalat"/>
          <w:b/>
          <w:i w:val="0"/>
          <w:sz w:val="22"/>
          <w:szCs w:val="22"/>
        </w:rPr>
        <w:t>formed78@gmail.com</w:t>
      </w:r>
      <w:r w:rsidRPr="00A24088">
        <w:rPr>
          <w:rFonts w:ascii="GHEA Grapalat" w:hAnsi="GHEA Grapalat"/>
          <w:b/>
          <w:i w:val="0"/>
          <w:sz w:val="22"/>
          <w:szCs w:val="22"/>
        </w:rPr>
        <w:fldChar w:fldCharType="end"/>
      </w:r>
      <w:bookmarkEnd w:id="2"/>
    </w:p>
    <w:p w:rsidR="006E46EE" w:rsidRPr="00A24088" w:rsidRDefault="006E46EE" w:rsidP="006E46EE">
      <w:pPr>
        <w:pStyle w:val="a3"/>
        <w:widowControl w:val="0"/>
        <w:spacing w:line="240" w:lineRule="auto"/>
        <w:ind w:firstLine="567"/>
        <w:jc w:val="left"/>
        <w:rPr>
          <w:rFonts w:ascii="GHEA Grapalat" w:hAnsi="GHEA Grapalat"/>
          <w:b/>
          <w:i w:val="0"/>
          <w:sz w:val="22"/>
          <w:szCs w:val="22"/>
        </w:rPr>
      </w:pPr>
      <w:r w:rsidRPr="00A24088">
        <w:rPr>
          <w:rFonts w:ascii="GHEA Grapalat" w:hAnsi="GHEA Grapalat"/>
          <w:i w:val="0"/>
          <w:sz w:val="22"/>
          <w:szCs w:val="22"/>
        </w:rPr>
        <w:t xml:space="preserve">Заказчик: </w:t>
      </w:r>
      <w:r w:rsidRPr="00A24088">
        <w:rPr>
          <w:rFonts w:ascii="GHEA Grapalat" w:hAnsi="GHEA Grapalat"/>
          <w:b/>
          <w:i w:val="0"/>
          <w:sz w:val="22"/>
          <w:szCs w:val="22"/>
        </w:rPr>
        <w:t xml:space="preserve">ГНКО “Научного-практический центр судебной медицины” при </w:t>
      </w:r>
      <w:proofErr w:type="spellStart"/>
      <w:r w:rsidRPr="00A24088">
        <w:rPr>
          <w:rFonts w:ascii="GHEA Grapalat" w:hAnsi="GHEA Grapalat"/>
          <w:b/>
          <w:i w:val="0"/>
          <w:sz w:val="22"/>
          <w:szCs w:val="22"/>
        </w:rPr>
        <w:t>Министерсве</w:t>
      </w:r>
      <w:proofErr w:type="spellEnd"/>
      <w:r w:rsidRPr="00A24088">
        <w:rPr>
          <w:rFonts w:ascii="GHEA Grapalat" w:hAnsi="GHEA Grapalat"/>
          <w:b/>
          <w:i w:val="0"/>
          <w:sz w:val="22"/>
          <w:szCs w:val="22"/>
        </w:rPr>
        <w:t xml:space="preserve"> </w:t>
      </w:r>
      <w:proofErr w:type="spellStart"/>
      <w:r w:rsidRPr="00A24088">
        <w:rPr>
          <w:rFonts w:ascii="GHEA Grapalat" w:hAnsi="GHEA Grapalat"/>
          <w:b/>
          <w:i w:val="0"/>
          <w:sz w:val="22"/>
          <w:szCs w:val="22"/>
        </w:rPr>
        <w:t>Здравохранения</w:t>
      </w:r>
      <w:proofErr w:type="spellEnd"/>
      <w:r w:rsidRPr="00A24088">
        <w:rPr>
          <w:rFonts w:ascii="GHEA Grapalat" w:hAnsi="GHEA Grapalat"/>
          <w:b/>
          <w:i w:val="0"/>
          <w:sz w:val="22"/>
          <w:szCs w:val="22"/>
        </w:rPr>
        <w:t xml:space="preserve"> РА</w:t>
      </w:r>
    </w:p>
    <w:p w:rsidR="00915A97" w:rsidRDefault="00915A97"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2305C1" w:rsidRDefault="002305C1" w:rsidP="00B46D58">
      <w:pPr>
        <w:pStyle w:val="a3"/>
        <w:widowControl w:val="0"/>
        <w:spacing w:after="160" w:line="240" w:lineRule="auto"/>
        <w:ind w:left="3969" w:firstLine="0"/>
        <w:rPr>
          <w:rFonts w:ascii="GHEA Grapalat" w:hAnsi="GHEA Grapalat"/>
          <w:i w:val="0"/>
          <w:sz w:val="16"/>
          <w:szCs w:val="16"/>
          <w:lang w:val="hy-AM"/>
        </w:rPr>
      </w:pPr>
    </w:p>
    <w:p w:rsidR="009053F2" w:rsidRDefault="009053F2"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lastRenderedPageBreak/>
        <w:t>ABOUT REQUEST FOR QUOTATION</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This text of the announcement is approved by “1” order of the Commission of the Request for Quotation of “</w:t>
      </w:r>
      <w:r w:rsidR="009053F2" w:rsidRPr="009053F2">
        <w:rPr>
          <w:rFonts w:ascii="GHEA Grapalat" w:hAnsi="GHEA Grapalat"/>
          <w:sz w:val="20"/>
          <w:szCs w:val="20"/>
          <w:lang w:val="en-US"/>
        </w:rPr>
        <w:t>2</w:t>
      </w:r>
      <w:r w:rsidR="003F3D6E" w:rsidRPr="003F3D6E">
        <w:rPr>
          <w:rFonts w:ascii="GHEA Grapalat" w:hAnsi="GHEA Grapalat"/>
          <w:sz w:val="20"/>
          <w:szCs w:val="20"/>
          <w:lang w:val="en-US"/>
        </w:rPr>
        <w:t>1</w:t>
      </w:r>
      <w:r w:rsidRPr="00036028">
        <w:rPr>
          <w:rFonts w:ascii="GHEA Grapalat" w:hAnsi="GHEA Grapalat"/>
          <w:sz w:val="20"/>
          <w:szCs w:val="20"/>
          <w:lang w:val="af-ZA"/>
        </w:rPr>
        <w:t>” “</w:t>
      </w:r>
      <w:r w:rsidR="009053F2">
        <w:rPr>
          <w:rFonts w:ascii="GHEA Grapalat" w:hAnsi="GHEA Grapalat"/>
          <w:sz w:val="20"/>
          <w:szCs w:val="20"/>
          <w:lang w:val="en-US"/>
        </w:rPr>
        <w:t>Novem</w:t>
      </w:r>
      <w:r w:rsidR="0050500B">
        <w:rPr>
          <w:rFonts w:ascii="GHEA Grapalat" w:hAnsi="GHEA Grapalat"/>
          <w:sz w:val="20"/>
          <w:szCs w:val="20"/>
          <w:lang w:val="en-US"/>
        </w:rPr>
        <w:t>ber</w:t>
      </w:r>
      <w:r w:rsidRPr="00036028">
        <w:rPr>
          <w:rFonts w:ascii="GHEA Grapalat" w:hAnsi="GHEA Grapalat"/>
          <w:sz w:val="20"/>
          <w:szCs w:val="20"/>
          <w:lang w:val="af-ZA"/>
        </w:rPr>
        <w:t>” 202</w:t>
      </w:r>
      <w:r w:rsidR="00973105">
        <w:rPr>
          <w:rFonts w:ascii="GHEA Grapalat" w:hAnsi="GHEA Grapalat"/>
          <w:sz w:val="20"/>
          <w:szCs w:val="20"/>
          <w:lang w:val="af-ZA"/>
        </w:rPr>
        <w:t>3</w:t>
      </w:r>
      <w:r w:rsidRPr="00036028">
        <w:rPr>
          <w:rFonts w:ascii="GHEA Grapalat" w:hAnsi="GHEA Grapalat"/>
          <w:sz w:val="20"/>
          <w:szCs w:val="20"/>
          <w:lang w:val="af-ZA"/>
        </w:rPr>
        <w:t>, and is published according to the article 27 of the RA law on procurements.</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Request for quotation code ԳՀԱՊՁԲ-202</w:t>
      </w:r>
      <w:r w:rsidR="00475213" w:rsidRPr="00475213">
        <w:rPr>
          <w:rFonts w:ascii="GHEA Grapalat" w:hAnsi="GHEA Grapalat"/>
          <w:sz w:val="20"/>
          <w:szCs w:val="20"/>
          <w:lang w:val="en-US"/>
        </w:rPr>
        <w:t>4</w:t>
      </w:r>
      <w:r w:rsidR="004C4FF3" w:rsidRPr="004C4FF3">
        <w:rPr>
          <w:rFonts w:ascii="GHEA Grapalat" w:hAnsi="GHEA Grapalat"/>
          <w:sz w:val="20"/>
          <w:szCs w:val="20"/>
          <w:lang w:val="en-US"/>
        </w:rPr>
        <w:t>/</w:t>
      </w:r>
      <w:r w:rsidR="00973105">
        <w:rPr>
          <w:rFonts w:ascii="GHEA Grapalat" w:hAnsi="GHEA Grapalat"/>
          <w:sz w:val="20"/>
          <w:szCs w:val="20"/>
          <w:lang w:val="en-US"/>
        </w:rPr>
        <w:t>1</w:t>
      </w:r>
      <w:r w:rsidRPr="00036028">
        <w:rPr>
          <w:rFonts w:ascii="GHEA Grapalat" w:hAnsi="GHEA Grapalat"/>
          <w:sz w:val="20"/>
          <w:szCs w:val="20"/>
          <w:lang w:val="af-ZA"/>
        </w:rPr>
        <w:t>-</w:t>
      </w:r>
      <w:r w:rsidR="00475213" w:rsidRPr="00475213">
        <w:rPr>
          <w:rFonts w:ascii="GHEA Grapalat" w:hAnsi="GHEA Grapalat"/>
          <w:sz w:val="20"/>
          <w:szCs w:val="20"/>
          <w:lang w:val="en-US"/>
        </w:rPr>
        <w:t>1</w:t>
      </w:r>
      <w:r w:rsidRPr="00036028">
        <w:rPr>
          <w:rFonts w:ascii="GHEA Grapalat" w:hAnsi="GHEA Grapalat"/>
          <w:sz w:val="20"/>
          <w:szCs w:val="20"/>
          <w:lang w:val="af-ZA"/>
        </w:rPr>
        <w:t>-ԴԲԳԳԿ</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08"/>
        <w:rPr>
          <w:rFonts w:ascii="GHEA Grapalat" w:hAnsi="GHEA Grapalat"/>
          <w:sz w:val="20"/>
          <w:szCs w:val="20"/>
          <w:lang w:val="af-ZA"/>
        </w:rPr>
      </w:pPr>
      <w:r w:rsidRPr="00036028">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 MOH</w:t>
      </w:r>
      <w:r w:rsidRPr="00036028">
        <w:rPr>
          <w:rFonts w:ascii="GHEA Grapalat" w:hAnsi="GHEA Grapalat"/>
          <w:sz w:val="20"/>
          <w:szCs w:val="20"/>
          <w:lang w:val="af-ZA"/>
        </w:rPr>
        <w:t xml:space="preserve">, located in </w:t>
      </w:r>
      <w:r w:rsidRPr="00D14C0A">
        <w:rPr>
          <w:rFonts w:ascii="GHEA Grapalat" w:hAnsi="GHEA Grapalat"/>
          <w:b/>
          <w:sz w:val="20"/>
          <w:szCs w:val="20"/>
          <w:lang w:val="af-ZA"/>
        </w:rPr>
        <w:t>Heratsi 5/1, Yerevan, 0025</w:t>
      </w:r>
      <w:r w:rsidRPr="00036028">
        <w:rPr>
          <w:rFonts w:ascii="GHEA Grapalat" w:hAnsi="GHEA Grapalat"/>
          <w:sz w:val="20"/>
          <w:szCs w:val="20"/>
          <w:lang w:val="af-ZA"/>
        </w:rPr>
        <w:t>, Armenia address, announces a request for quotation, which is performed in one round.</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 xml:space="preserve">The selected participant of the request for quotation, in a prescribed manner, will be offered to sign a contract of supply of </w:t>
      </w:r>
      <w:r w:rsidR="009053F2" w:rsidRPr="00973105">
        <w:rPr>
          <w:rFonts w:ascii="GHEA Grapalat" w:hAnsi="GHEA Grapalat"/>
          <w:b/>
          <w:sz w:val="20"/>
          <w:szCs w:val="20"/>
          <w:lang w:val="af-ZA"/>
        </w:rPr>
        <w:t>fuel</w:t>
      </w:r>
      <w:r w:rsidR="009053F2" w:rsidRPr="00036028">
        <w:rPr>
          <w:rFonts w:ascii="GHEA Grapalat" w:hAnsi="GHEA Grapalat"/>
          <w:sz w:val="20"/>
          <w:szCs w:val="20"/>
          <w:lang w:val="af-ZA"/>
        </w:rPr>
        <w:t xml:space="preserve"> </w:t>
      </w:r>
      <w:r w:rsidRPr="00036028">
        <w:rPr>
          <w:rFonts w:ascii="GHEA Grapalat" w:hAnsi="GHEA Grapalat"/>
          <w:sz w:val="20"/>
          <w:szCs w:val="20"/>
          <w:lang w:val="af-ZA"/>
        </w:rPr>
        <w:t>(hereinafter, contract).</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036028">
        <w:rPr>
          <w:rFonts w:ascii="GHEA Grapalat" w:hAnsi="GHEA Grapalat"/>
          <w:sz w:val="20"/>
          <w:szCs w:val="20"/>
          <w:lang w:val="af-ZA"/>
        </w:rPr>
        <w:t>1</w:t>
      </w:r>
      <w:r w:rsidR="00A24088">
        <w:rPr>
          <w:rFonts w:ascii="GHEA Grapalat" w:hAnsi="GHEA Grapalat"/>
          <w:sz w:val="20"/>
          <w:szCs w:val="20"/>
          <w:lang w:val="af-ZA"/>
        </w:rPr>
        <w:t>6</w:t>
      </w:r>
      <w:r w:rsidRPr="00036028">
        <w:rPr>
          <w:rFonts w:ascii="GHEA Grapalat" w:hAnsi="GHEA Grapalat"/>
          <w:sz w:val="20"/>
          <w:szCs w:val="20"/>
          <w:lang w:val="af-ZA"/>
        </w:rPr>
        <w:t>:</w:t>
      </w:r>
      <w:r w:rsidR="009053F2">
        <w:rPr>
          <w:rFonts w:ascii="GHEA Grapalat" w:hAnsi="GHEA Grapalat"/>
          <w:sz w:val="20"/>
          <w:szCs w:val="20"/>
          <w:lang w:val="af-ZA"/>
        </w:rPr>
        <w:t>0</w:t>
      </w:r>
      <w:r w:rsidRPr="00036028">
        <w:rPr>
          <w:rFonts w:ascii="GHEA Grapalat" w:hAnsi="GHEA Grapalat"/>
          <w:sz w:val="20"/>
          <w:szCs w:val="20"/>
          <w:lang w:val="af-ZA"/>
        </w:rPr>
        <w:t xml:space="preserve">0 </w:t>
      </w:r>
      <w:bookmarkEnd w:id="3"/>
      <w:r w:rsidRPr="00036028">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Not receiving an invitation does not limit the right of the participant to participate in the request for quotation.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The bids for the request for quotation must be presented at</w:t>
      </w:r>
      <w:r>
        <w:rPr>
          <w:rFonts w:ascii="GHEA Grapalat" w:hAnsi="GHEA Grapalat"/>
          <w:sz w:val="20"/>
          <w:szCs w:val="20"/>
          <w:lang w:val="af-ZA"/>
        </w:rPr>
        <w:t xml:space="preserve"> </w:t>
      </w:r>
      <w:r w:rsidRPr="00036028">
        <w:rPr>
          <w:rFonts w:ascii="GHEA Grapalat" w:hAnsi="GHEA Grapalat"/>
          <w:sz w:val="20"/>
          <w:szCs w:val="20"/>
          <w:lang w:val="af-ZA"/>
        </w:rPr>
        <w:t>Heratsi 5/1, Yerevan, 0025, Armenia address in hard copies before day 7-th after the publication of this announcement until 1</w:t>
      </w:r>
      <w:r w:rsidR="00A24088">
        <w:rPr>
          <w:rFonts w:ascii="GHEA Grapalat" w:hAnsi="GHEA Grapalat"/>
          <w:sz w:val="20"/>
          <w:szCs w:val="20"/>
          <w:lang w:val="af-ZA"/>
        </w:rPr>
        <w:t>6</w:t>
      </w:r>
      <w:r w:rsidRPr="00036028">
        <w:rPr>
          <w:rFonts w:ascii="GHEA Grapalat" w:hAnsi="GHEA Grapalat"/>
          <w:sz w:val="20"/>
          <w:szCs w:val="20"/>
          <w:lang w:val="af-ZA"/>
        </w:rPr>
        <w:t>:</w:t>
      </w:r>
      <w:r w:rsidR="009053F2">
        <w:rPr>
          <w:rFonts w:ascii="GHEA Grapalat" w:hAnsi="GHEA Grapalat"/>
          <w:sz w:val="20"/>
          <w:szCs w:val="20"/>
          <w:lang w:val="af-ZA"/>
        </w:rPr>
        <w:t>0</w:t>
      </w:r>
      <w:r w:rsidRPr="00036028">
        <w:rPr>
          <w:rFonts w:ascii="GHEA Grapalat" w:hAnsi="GHEA Grapalat"/>
          <w:sz w:val="20"/>
          <w:szCs w:val="20"/>
          <w:lang w:val="af-ZA"/>
        </w:rPr>
        <w:t xml:space="preserve">0 o’clock. Besides Armenian, the bids can be presented in English and Russian. </w:t>
      </w:r>
    </w:p>
    <w:p w:rsidR="006E46EE" w:rsidRPr="00036028" w:rsidRDefault="006E46EE" w:rsidP="006E46EE">
      <w:pPr>
        <w:ind w:firstLine="708"/>
        <w:jc w:val="both"/>
        <w:rPr>
          <w:rFonts w:ascii="GHEA Grapalat" w:hAnsi="GHEA Grapalat"/>
          <w:sz w:val="20"/>
          <w:szCs w:val="20"/>
          <w:lang w:val="af-ZA"/>
        </w:rPr>
      </w:pPr>
      <w:r w:rsidRPr="00036028">
        <w:rPr>
          <w:rFonts w:ascii="GHEA Grapalat" w:hAnsi="GHEA Grapalat"/>
          <w:sz w:val="20"/>
          <w:szCs w:val="20"/>
          <w:lang w:val="af-ZA"/>
        </w:rPr>
        <w:t xml:space="preserve">The opening of the bids will take place at </w:t>
      </w:r>
      <w:r w:rsidRPr="00D14C0A">
        <w:rPr>
          <w:rFonts w:ascii="GHEA Grapalat" w:hAnsi="GHEA Grapalat"/>
          <w:b/>
          <w:sz w:val="20"/>
          <w:szCs w:val="20"/>
          <w:lang w:val="af-ZA"/>
        </w:rPr>
        <w:t>Heratsi 5/1, Yerevan, 0025, Armenia</w:t>
      </w:r>
      <w:r w:rsidRPr="00036028">
        <w:rPr>
          <w:rFonts w:ascii="GHEA Grapalat" w:hAnsi="GHEA Grapalat"/>
          <w:sz w:val="20"/>
          <w:szCs w:val="20"/>
          <w:lang w:val="af-ZA"/>
        </w:rPr>
        <w:t xml:space="preserve"> address on </w:t>
      </w:r>
      <w:r w:rsidRPr="00D14C0A">
        <w:rPr>
          <w:rFonts w:ascii="GHEA Grapalat" w:hAnsi="GHEA Grapalat"/>
          <w:b/>
          <w:sz w:val="20"/>
          <w:szCs w:val="20"/>
          <w:lang w:val="af-ZA"/>
        </w:rPr>
        <w:t>“</w:t>
      </w:r>
      <w:r w:rsidR="0050500B">
        <w:rPr>
          <w:rFonts w:ascii="GHEA Grapalat" w:hAnsi="GHEA Grapalat"/>
          <w:b/>
          <w:sz w:val="20"/>
          <w:szCs w:val="20"/>
          <w:lang w:val="hy-AM"/>
        </w:rPr>
        <w:t>2</w:t>
      </w:r>
      <w:r w:rsidR="009053F2">
        <w:rPr>
          <w:rFonts w:ascii="GHEA Grapalat" w:hAnsi="GHEA Grapalat"/>
          <w:b/>
          <w:sz w:val="20"/>
          <w:szCs w:val="20"/>
          <w:lang w:val="en-US"/>
        </w:rPr>
        <w:t>9</w:t>
      </w:r>
      <w:r w:rsidRPr="00D14C0A">
        <w:rPr>
          <w:rFonts w:ascii="GHEA Grapalat" w:hAnsi="GHEA Grapalat"/>
          <w:b/>
          <w:sz w:val="20"/>
          <w:szCs w:val="20"/>
          <w:lang w:val="af-ZA"/>
        </w:rPr>
        <w:t>” “</w:t>
      </w:r>
      <w:r w:rsidR="009053F2">
        <w:rPr>
          <w:rFonts w:ascii="GHEA Grapalat" w:hAnsi="GHEA Grapalat"/>
          <w:b/>
          <w:sz w:val="20"/>
          <w:szCs w:val="20"/>
          <w:lang w:val="af-ZA"/>
        </w:rPr>
        <w:t>Novem</w:t>
      </w:r>
      <w:proofErr w:type="spellStart"/>
      <w:r w:rsidR="0050500B">
        <w:rPr>
          <w:rFonts w:ascii="GHEA Grapalat" w:hAnsi="GHEA Grapalat"/>
          <w:b/>
          <w:sz w:val="20"/>
          <w:szCs w:val="20"/>
          <w:lang w:val="en-US"/>
        </w:rPr>
        <w:t>ber</w:t>
      </w:r>
      <w:proofErr w:type="spellEnd"/>
      <w:r w:rsidRPr="00D14C0A">
        <w:rPr>
          <w:rFonts w:ascii="GHEA Grapalat" w:hAnsi="GHEA Grapalat"/>
          <w:b/>
          <w:sz w:val="20"/>
          <w:szCs w:val="20"/>
          <w:lang w:val="af-ZA"/>
        </w:rPr>
        <w:t>” “202</w:t>
      </w:r>
      <w:r w:rsidR="004C4FF3" w:rsidRPr="004C4FF3">
        <w:rPr>
          <w:rFonts w:ascii="GHEA Grapalat" w:hAnsi="GHEA Grapalat"/>
          <w:b/>
          <w:sz w:val="20"/>
          <w:szCs w:val="20"/>
          <w:lang w:val="en-US"/>
        </w:rPr>
        <w:t>3</w:t>
      </w:r>
      <w:r w:rsidRPr="00D14C0A">
        <w:rPr>
          <w:rFonts w:ascii="GHEA Grapalat" w:hAnsi="GHEA Grapalat"/>
          <w:b/>
          <w:sz w:val="20"/>
          <w:szCs w:val="20"/>
          <w:lang w:val="af-ZA"/>
        </w:rPr>
        <w:t>” at 1</w:t>
      </w:r>
      <w:r w:rsidR="00A24088">
        <w:rPr>
          <w:rFonts w:ascii="GHEA Grapalat" w:hAnsi="GHEA Grapalat"/>
          <w:b/>
          <w:sz w:val="20"/>
          <w:szCs w:val="20"/>
          <w:lang w:val="af-ZA"/>
        </w:rPr>
        <w:t>6</w:t>
      </w:r>
      <w:r w:rsidRPr="00D14C0A">
        <w:rPr>
          <w:rFonts w:ascii="GHEA Grapalat" w:hAnsi="GHEA Grapalat"/>
          <w:b/>
          <w:sz w:val="20"/>
          <w:szCs w:val="20"/>
          <w:lang w:val="af-ZA"/>
        </w:rPr>
        <w:t>:</w:t>
      </w:r>
      <w:r w:rsidR="009053F2">
        <w:rPr>
          <w:rFonts w:ascii="GHEA Grapalat" w:hAnsi="GHEA Grapalat"/>
          <w:b/>
          <w:sz w:val="20"/>
          <w:szCs w:val="20"/>
          <w:lang w:val="af-ZA"/>
        </w:rPr>
        <w:t>0</w:t>
      </w:r>
      <w:r w:rsidRPr="00D14C0A">
        <w:rPr>
          <w:rFonts w:ascii="GHEA Grapalat" w:hAnsi="GHEA Grapalat"/>
          <w:b/>
          <w:sz w:val="20"/>
          <w:szCs w:val="20"/>
          <w:lang w:val="af-ZA"/>
        </w:rPr>
        <w:t>0 o’clock</w:t>
      </w:r>
      <w:r w:rsidRPr="00036028">
        <w:rPr>
          <w:rFonts w:ascii="GHEA Grapalat" w:hAnsi="GHEA Grapalat"/>
          <w:sz w:val="20"/>
          <w:szCs w:val="20"/>
          <w:lang w:val="af-ZA"/>
        </w:rPr>
        <w:t>.</w:t>
      </w:r>
    </w:p>
    <w:p w:rsidR="006E46EE" w:rsidRPr="0050546E" w:rsidRDefault="006E46EE" w:rsidP="006E46EE">
      <w:pPr>
        <w:ind w:firstLine="720"/>
        <w:jc w:val="both"/>
        <w:rPr>
          <w:rFonts w:ascii="GHEA Grapalat" w:hAnsi="GHEA Grapalat"/>
          <w:sz w:val="20"/>
          <w:szCs w:val="20"/>
          <w:lang w:val="af-ZA"/>
        </w:rPr>
      </w:pPr>
      <w:r w:rsidRPr="00D14C0A">
        <w:rPr>
          <w:rFonts w:ascii="GHEA Grapalat" w:hAnsi="GHEA Grapalat"/>
          <w:sz w:val="20"/>
          <w:szCs w:val="20"/>
          <w:lang w:val="af-ZA"/>
        </w:rPr>
        <w:t>The appeal against this procedure is carried out in the manner prescribed by the RA Law "On Procurement" and the RA Civil Procedure Code.</w:t>
      </w: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9053F2">
        <w:rPr>
          <w:rFonts w:ascii="GHEA Grapalat" w:hAnsi="GHEA Grapalat"/>
          <w:b/>
          <w:sz w:val="20"/>
          <w:szCs w:val="20"/>
          <w:lang w:val="af-ZA"/>
        </w:rPr>
        <w:fldChar w:fldCharType="begin"/>
      </w:r>
      <w:r w:rsidR="009053F2">
        <w:rPr>
          <w:rFonts w:ascii="GHEA Grapalat" w:hAnsi="GHEA Grapalat"/>
          <w:b/>
          <w:sz w:val="20"/>
          <w:szCs w:val="20"/>
          <w:lang w:val="af-ZA"/>
        </w:rPr>
        <w:instrText xml:space="preserve"> HYPERLINK "mailto:formed78@gmail.com" </w:instrText>
      </w:r>
      <w:r w:rsidR="009053F2">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9053F2">
        <w:rPr>
          <w:rFonts w:ascii="GHEA Grapalat" w:hAnsi="GHEA Grapalat"/>
          <w:b/>
          <w:sz w:val="20"/>
          <w:szCs w:val="20"/>
          <w:lang w:val="af-ZA"/>
        </w:rPr>
        <w:fldChar w:fldCharType="end"/>
      </w:r>
    </w:p>
    <w:p w:rsidR="006E46EE" w:rsidRPr="0050546E" w:rsidRDefault="006E46EE" w:rsidP="006E46EE">
      <w:pPr>
        <w:ind w:firstLine="708"/>
        <w:rPr>
          <w:rFonts w:ascii="GHEA Grapalat" w:hAnsi="GHEA Grapalat"/>
          <w:sz w:val="20"/>
          <w:szCs w:val="20"/>
          <w:lang w:val="af-ZA"/>
        </w:rPr>
      </w:pPr>
      <w:r w:rsidRPr="0050546E">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MOH</w:t>
      </w:r>
    </w:p>
    <w:p w:rsidR="006E46EE" w:rsidRPr="006E46EE" w:rsidRDefault="006E46EE" w:rsidP="00B46D58">
      <w:pPr>
        <w:pStyle w:val="aa"/>
        <w:widowControl w:val="0"/>
        <w:spacing w:after="160"/>
        <w:ind w:firstLine="567"/>
        <w:jc w:val="right"/>
        <w:rPr>
          <w:rFonts w:ascii="GHEA Grapalat" w:hAnsi="GHEA Grapalat"/>
          <w:i/>
          <w:lang w:val="af-ZA"/>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Default="006E46EE" w:rsidP="00B46D58">
      <w:pPr>
        <w:pStyle w:val="aa"/>
        <w:widowControl w:val="0"/>
        <w:spacing w:after="160"/>
        <w:ind w:firstLine="567"/>
        <w:jc w:val="right"/>
        <w:rPr>
          <w:rFonts w:ascii="GHEA Grapalat" w:hAnsi="GHEA Grapalat"/>
          <w:i/>
          <w:lang w:val="en-US"/>
        </w:rPr>
      </w:pPr>
    </w:p>
    <w:p w:rsidR="002305C1" w:rsidRDefault="002305C1" w:rsidP="00B46D58">
      <w:pPr>
        <w:pStyle w:val="aa"/>
        <w:widowControl w:val="0"/>
        <w:spacing w:after="160"/>
        <w:ind w:firstLine="567"/>
        <w:jc w:val="right"/>
        <w:rPr>
          <w:rFonts w:ascii="GHEA Grapalat" w:hAnsi="GHEA Grapalat"/>
          <w:i/>
          <w:lang w:val="en-US"/>
        </w:rPr>
      </w:pPr>
    </w:p>
    <w:p w:rsidR="009053F2" w:rsidRPr="004C4FF3" w:rsidRDefault="009053F2" w:rsidP="00B46D58">
      <w:pPr>
        <w:pStyle w:val="aa"/>
        <w:widowControl w:val="0"/>
        <w:spacing w:after="160"/>
        <w:ind w:firstLine="567"/>
        <w:jc w:val="right"/>
        <w:rPr>
          <w:rFonts w:ascii="GHEA Grapalat" w:hAnsi="GHEA Grapalat"/>
          <w:i/>
          <w:lang w:val="en-US"/>
        </w:rPr>
      </w:pPr>
    </w:p>
    <w:p w:rsidR="006E46EE" w:rsidRPr="003F3D6E" w:rsidRDefault="006E46EE" w:rsidP="006E46EE">
      <w:pPr>
        <w:pStyle w:val="a3"/>
        <w:widowControl w:val="0"/>
        <w:spacing w:line="240" w:lineRule="auto"/>
        <w:ind w:firstLine="567"/>
        <w:jc w:val="right"/>
        <w:rPr>
          <w:rFonts w:ascii="GHEA Grapalat" w:hAnsi="GHEA Grapalat"/>
          <w:i w:val="0"/>
          <w:sz w:val="24"/>
          <w:szCs w:val="24"/>
        </w:rPr>
      </w:pPr>
      <w:r w:rsidRPr="006E46EE">
        <w:rPr>
          <w:rFonts w:ascii="GHEA Grapalat" w:hAnsi="GHEA Grapalat"/>
          <w:i w:val="0"/>
          <w:sz w:val="24"/>
          <w:szCs w:val="24"/>
        </w:rPr>
        <w:lastRenderedPageBreak/>
        <w:t>Утверждено</w:t>
      </w:r>
    </w:p>
    <w:p w:rsidR="006E46EE" w:rsidRPr="006E46EE" w:rsidRDefault="006E46EE" w:rsidP="006E46EE">
      <w:pPr>
        <w:pStyle w:val="a3"/>
        <w:widowControl w:val="0"/>
        <w:spacing w:line="240" w:lineRule="auto"/>
        <w:ind w:firstLine="567"/>
        <w:jc w:val="right"/>
        <w:rPr>
          <w:rFonts w:ascii="GHEA Grapalat" w:hAnsi="GHEA Grapalat"/>
          <w:i w:val="0"/>
          <w:sz w:val="24"/>
          <w:szCs w:val="24"/>
        </w:rPr>
      </w:pPr>
      <w:r w:rsidRPr="006E46EE">
        <w:rPr>
          <w:rFonts w:ascii="GHEA Grapalat" w:hAnsi="GHEA Grapalat"/>
          <w:i w:val="0"/>
          <w:sz w:val="24"/>
          <w:szCs w:val="24"/>
        </w:rPr>
        <w:t xml:space="preserve">решением оценочной комиссии по запросу котировочных цен </w:t>
      </w:r>
    </w:p>
    <w:p w:rsidR="006E46EE" w:rsidRPr="006E46EE" w:rsidRDefault="006E46EE" w:rsidP="006E46EE">
      <w:pPr>
        <w:pStyle w:val="a3"/>
        <w:widowControl w:val="0"/>
        <w:spacing w:line="240" w:lineRule="auto"/>
        <w:ind w:firstLine="567"/>
        <w:jc w:val="right"/>
        <w:rPr>
          <w:rFonts w:ascii="GHEA Grapalat" w:hAnsi="GHEA Grapalat"/>
          <w:i w:val="0"/>
          <w:color w:val="FF0000"/>
          <w:sz w:val="24"/>
          <w:szCs w:val="24"/>
        </w:rPr>
      </w:pPr>
      <w:r w:rsidRPr="006E46EE">
        <w:rPr>
          <w:rFonts w:ascii="GHEA Grapalat" w:hAnsi="GHEA Grapalat"/>
          <w:i w:val="0"/>
          <w:sz w:val="24"/>
          <w:szCs w:val="24"/>
        </w:rPr>
        <w:t>под кодом ԳՀԱՊՁԲ-202</w:t>
      </w:r>
      <w:r w:rsidR="00475213" w:rsidRPr="00475213">
        <w:rPr>
          <w:rFonts w:ascii="GHEA Grapalat" w:hAnsi="GHEA Grapalat"/>
          <w:i w:val="0"/>
          <w:sz w:val="24"/>
          <w:szCs w:val="24"/>
        </w:rPr>
        <w:t>4</w:t>
      </w:r>
      <w:r w:rsidR="005E766B" w:rsidRPr="005E766B">
        <w:rPr>
          <w:rFonts w:ascii="GHEA Grapalat" w:hAnsi="GHEA Grapalat"/>
          <w:i w:val="0"/>
          <w:sz w:val="24"/>
          <w:szCs w:val="24"/>
        </w:rPr>
        <w:t>/</w:t>
      </w:r>
      <w:r w:rsidR="00973105">
        <w:rPr>
          <w:rFonts w:ascii="GHEA Grapalat" w:hAnsi="GHEA Grapalat"/>
          <w:i w:val="0"/>
          <w:sz w:val="24"/>
          <w:szCs w:val="24"/>
        </w:rPr>
        <w:t>1</w:t>
      </w:r>
      <w:r w:rsidRPr="006E46EE">
        <w:rPr>
          <w:rFonts w:ascii="GHEA Grapalat" w:hAnsi="GHEA Grapalat"/>
          <w:i w:val="0"/>
          <w:sz w:val="24"/>
          <w:szCs w:val="24"/>
        </w:rPr>
        <w:t>-</w:t>
      </w:r>
      <w:r w:rsidR="00475213" w:rsidRPr="00475213">
        <w:rPr>
          <w:rFonts w:ascii="GHEA Grapalat" w:hAnsi="GHEA Grapalat"/>
          <w:i w:val="0"/>
          <w:sz w:val="24"/>
          <w:szCs w:val="24"/>
        </w:rPr>
        <w:t>1</w:t>
      </w:r>
      <w:r w:rsidRPr="006E46EE">
        <w:rPr>
          <w:rFonts w:ascii="GHEA Grapalat" w:hAnsi="GHEA Grapalat"/>
          <w:i w:val="0"/>
          <w:sz w:val="24"/>
          <w:szCs w:val="24"/>
        </w:rPr>
        <w:t xml:space="preserve">-ԴԲԳԳԿ </w:t>
      </w:r>
      <w:r w:rsidRPr="006E46EE">
        <w:rPr>
          <w:rFonts w:ascii="GHEA Grapalat" w:hAnsi="GHEA Grapalat"/>
          <w:i w:val="0"/>
          <w:sz w:val="24"/>
          <w:szCs w:val="24"/>
        </w:rPr>
        <w:br/>
        <w:t xml:space="preserve">№ 1 от </w:t>
      </w:r>
      <w:r w:rsidR="009053F2" w:rsidRPr="009053F2">
        <w:rPr>
          <w:rFonts w:ascii="GHEA Grapalat" w:hAnsi="GHEA Grapalat"/>
          <w:i w:val="0"/>
          <w:sz w:val="24"/>
          <w:szCs w:val="24"/>
        </w:rPr>
        <w:t>2</w:t>
      </w:r>
      <w:r w:rsidR="003F3D6E" w:rsidRPr="003F3D6E">
        <w:rPr>
          <w:rFonts w:ascii="GHEA Grapalat" w:hAnsi="GHEA Grapalat"/>
          <w:i w:val="0"/>
          <w:sz w:val="24"/>
          <w:szCs w:val="24"/>
        </w:rPr>
        <w:t>1</w:t>
      </w:r>
      <w:r w:rsidRPr="006E46EE">
        <w:rPr>
          <w:rFonts w:ascii="GHEA Grapalat" w:hAnsi="GHEA Grapalat"/>
          <w:i w:val="0"/>
          <w:sz w:val="24"/>
          <w:szCs w:val="24"/>
        </w:rPr>
        <w:t>.</w:t>
      </w:r>
      <w:r w:rsidR="0050500B" w:rsidRPr="0050500B">
        <w:rPr>
          <w:rFonts w:ascii="GHEA Grapalat" w:hAnsi="GHEA Grapalat"/>
          <w:i w:val="0"/>
          <w:sz w:val="24"/>
          <w:szCs w:val="24"/>
        </w:rPr>
        <w:t>1</w:t>
      </w:r>
      <w:r w:rsidR="009053F2" w:rsidRPr="009053F2">
        <w:rPr>
          <w:rFonts w:ascii="GHEA Grapalat" w:hAnsi="GHEA Grapalat"/>
          <w:i w:val="0"/>
          <w:sz w:val="24"/>
          <w:szCs w:val="24"/>
        </w:rPr>
        <w:t>1</w:t>
      </w:r>
      <w:r w:rsidRPr="006E46EE">
        <w:rPr>
          <w:rFonts w:ascii="GHEA Grapalat" w:hAnsi="GHEA Grapalat"/>
          <w:i w:val="0"/>
          <w:sz w:val="24"/>
          <w:szCs w:val="24"/>
        </w:rPr>
        <w:t>.202</w:t>
      </w:r>
      <w:r w:rsidR="00973105">
        <w:rPr>
          <w:rFonts w:ascii="GHEA Grapalat" w:hAnsi="GHEA Grapalat"/>
          <w:i w:val="0"/>
          <w:sz w:val="24"/>
          <w:szCs w:val="24"/>
        </w:rPr>
        <w:t>3</w:t>
      </w:r>
      <w:r w:rsidRPr="006E46EE">
        <w:rPr>
          <w:rFonts w:ascii="GHEA Grapalat" w:hAnsi="GHEA Grapalat"/>
          <w:i w:val="0"/>
          <w:sz w:val="24"/>
          <w:szCs w:val="24"/>
        </w:rPr>
        <w:t>г.</w:t>
      </w: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r w:rsidRPr="006E46EE">
        <w:rPr>
          <w:rFonts w:ascii="GHEA Grapalat" w:hAnsi="GHEA Grapalat"/>
        </w:rPr>
        <w:t xml:space="preserve">ГНКО “Научного-практический центр судебной медицины” при </w:t>
      </w:r>
      <w:proofErr w:type="spellStart"/>
      <w:r w:rsidRPr="006E46EE">
        <w:rPr>
          <w:rFonts w:ascii="GHEA Grapalat" w:hAnsi="GHEA Grapalat"/>
        </w:rPr>
        <w:t>Министерсве</w:t>
      </w:r>
      <w:proofErr w:type="spellEnd"/>
      <w:r w:rsidRPr="006E46EE">
        <w:rPr>
          <w:rFonts w:ascii="GHEA Grapalat" w:hAnsi="GHEA Grapalat"/>
        </w:rPr>
        <w:t xml:space="preserve"> </w:t>
      </w:r>
      <w:proofErr w:type="spellStart"/>
      <w:r w:rsidRPr="006E46EE">
        <w:rPr>
          <w:rFonts w:ascii="GHEA Grapalat" w:hAnsi="GHEA Grapalat"/>
        </w:rPr>
        <w:t>Здравохранения</w:t>
      </w:r>
      <w:proofErr w:type="spellEnd"/>
      <w:r w:rsidRPr="006E46EE">
        <w:rPr>
          <w:rFonts w:ascii="GHEA Grapalat" w:hAnsi="GHEA Grapalat"/>
        </w:rPr>
        <w:t xml:space="preserve"> РА</w:t>
      </w:r>
    </w:p>
    <w:p w:rsidR="006E46EE" w:rsidRP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0763E5" w:rsidRDefault="000763E5" w:rsidP="00B46D58">
      <w:pPr>
        <w:pStyle w:val="aa"/>
        <w:widowControl w:val="0"/>
        <w:spacing w:after="160"/>
        <w:ind w:right="-7" w:firstLine="567"/>
        <w:jc w:val="center"/>
        <w:rPr>
          <w:rFonts w:ascii="GHEA Grapalat" w:hAnsi="GHEA Grapalat"/>
        </w:rPr>
      </w:pPr>
    </w:p>
    <w:p w:rsidR="005E766B" w:rsidRPr="003A1EBB" w:rsidRDefault="005E766B" w:rsidP="00B46D58">
      <w:pPr>
        <w:pStyle w:val="aa"/>
        <w:widowControl w:val="0"/>
        <w:spacing w:after="160"/>
        <w:ind w:right="-7" w:firstLine="567"/>
        <w:jc w:val="center"/>
        <w:rPr>
          <w:rFonts w:ascii="GHEA Grapalat" w:hAnsi="GHEA Grapalat"/>
        </w:rPr>
      </w:pPr>
    </w:p>
    <w:p w:rsidR="005E766B" w:rsidRPr="00002684" w:rsidRDefault="005E766B" w:rsidP="005E766B">
      <w:pPr>
        <w:pStyle w:val="aa"/>
        <w:widowControl w:val="0"/>
        <w:spacing w:after="0"/>
        <w:ind w:right="-7" w:firstLine="567"/>
        <w:jc w:val="center"/>
        <w:rPr>
          <w:rFonts w:ascii="GHEA Grapalat" w:hAnsi="GHEA Grapalat"/>
        </w:rPr>
      </w:pPr>
    </w:p>
    <w:p w:rsidR="005E766B" w:rsidRPr="005E766B" w:rsidRDefault="005E766B" w:rsidP="005E766B">
      <w:pPr>
        <w:pStyle w:val="aa"/>
        <w:widowControl w:val="0"/>
        <w:spacing w:after="0"/>
        <w:ind w:right="-7" w:firstLine="567"/>
        <w:jc w:val="center"/>
        <w:rPr>
          <w:rFonts w:ascii="GHEA Grapalat" w:hAnsi="GHEA Grapalat" w:cs="Sylfaen"/>
        </w:rPr>
      </w:pPr>
      <w:r w:rsidRPr="005E766B">
        <w:rPr>
          <w:rFonts w:ascii="GHEA Grapalat" w:hAnsi="GHEA Grapalat"/>
        </w:rPr>
        <w:t>ПРИГЛАШЕНИЕ</w:t>
      </w: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rPr>
      </w:pPr>
      <w:r w:rsidRPr="005E766B">
        <w:rPr>
          <w:rFonts w:ascii="GHEA Grapalat" w:hAnsi="GHEA Grapalat"/>
        </w:rPr>
        <w:t xml:space="preserve">ЗАПРОС КОТИРОВОЧНЫХ ЦЕН, ОБЪЯВЛЕННЫЙ С ЦЕЛЬЮ </w:t>
      </w:r>
      <w:r w:rsidR="007809BA" w:rsidRPr="005E766B">
        <w:rPr>
          <w:rFonts w:ascii="GHEA Grapalat" w:hAnsi="GHEA Grapalat"/>
        </w:rPr>
        <w:t>ПРИОБРЕТЕНИЯ</w:t>
      </w:r>
      <w:r w:rsidR="007809BA" w:rsidRPr="0050500B">
        <w:rPr>
          <w:rFonts w:ascii="GHEA Grapalat" w:hAnsi="GHEA Grapalat"/>
        </w:rPr>
        <w:t xml:space="preserve"> </w:t>
      </w:r>
      <w:r w:rsidR="009053F2">
        <w:rPr>
          <w:rFonts w:ascii="GHEA Grapalat" w:hAnsi="GHEA Grapalat"/>
        </w:rPr>
        <w:t>ТОПЛИВА</w:t>
      </w:r>
      <w:r w:rsidR="00475213" w:rsidRPr="007809BA">
        <w:rPr>
          <w:rFonts w:ascii="GHEA Grapalat" w:hAnsi="GHEA Grapalat"/>
        </w:rPr>
        <w:t xml:space="preserve"> </w:t>
      </w:r>
      <w:r w:rsidR="00475213" w:rsidRPr="005E766B">
        <w:rPr>
          <w:rFonts w:ascii="GHEA Grapalat" w:hAnsi="GHEA Grapalat"/>
        </w:rPr>
        <w:t xml:space="preserve">ДЛЯ НУЖД </w:t>
      </w:r>
      <w:r w:rsidR="00602490" w:rsidRPr="005E766B">
        <w:rPr>
          <w:rFonts w:ascii="GHEA Grapalat" w:hAnsi="GHEA Grapalat"/>
        </w:rPr>
        <w:t>ГНКО “НАУЧНОГО-ПРАКТИЧЕСКИЙ ЦЕНТР СУДЕБНОЙ МЕДИЦИНЫ</w:t>
      </w:r>
      <w:r w:rsidRPr="005E766B">
        <w:rPr>
          <w:rFonts w:ascii="GHEA Grapalat" w:hAnsi="GHEA Grapalat"/>
        </w:rPr>
        <w:t>” ПРИ МИНИСТЕРСВЕ ЗДРАВОХРАНЕНИЯ РА</w:t>
      </w:r>
    </w:p>
    <w:p w:rsidR="00096865" w:rsidRPr="005E766B"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766B" w:rsidRPr="00002684" w:rsidRDefault="005E766B" w:rsidP="005E766B">
      <w:pPr>
        <w:widowControl w:val="0"/>
        <w:jc w:val="center"/>
        <w:rPr>
          <w:rFonts w:ascii="GHEA Grapalat" w:hAnsi="GHEA Grapalat"/>
          <w:b/>
          <w:sz w:val="20"/>
          <w:szCs w:val="20"/>
        </w:rPr>
      </w:pPr>
      <w:r w:rsidRPr="00002684">
        <w:rPr>
          <w:rFonts w:ascii="GHEA Grapalat" w:hAnsi="GHEA Grapalat"/>
          <w:b/>
          <w:sz w:val="20"/>
          <w:szCs w:val="20"/>
        </w:rPr>
        <w:t>СОДЕРЖАНИЕ</w:t>
      </w:r>
    </w:p>
    <w:p w:rsidR="00C67E80" w:rsidRPr="009044F1" w:rsidRDefault="005E766B" w:rsidP="005E766B">
      <w:pPr>
        <w:widowControl w:val="0"/>
        <w:jc w:val="center"/>
        <w:rPr>
          <w:rFonts w:ascii="GHEA Grapalat" w:hAnsi="GHEA Grapalat" w:cs="Sylfaen"/>
          <w:b/>
        </w:rPr>
      </w:pPr>
      <w:r w:rsidRPr="00002684">
        <w:rPr>
          <w:rFonts w:ascii="GHEA Grapalat" w:hAnsi="GHEA Grapalat"/>
          <w:b/>
          <w:sz w:val="20"/>
          <w:szCs w:val="20"/>
        </w:rPr>
        <w:t xml:space="preserve">ПРИГЛАШЕНИЯ НА ЗАПРОС КОТИРОВОЧНЫХ ЦЕН, ОБЪЯВЛЕННЫЙ С ЦЕЛЬЮ </w:t>
      </w:r>
      <w:r w:rsidR="00602490" w:rsidRPr="00002684">
        <w:rPr>
          <w:rFonts w:ascii="GHEA Grapalat" w:hAnsi="GHEA Grapalat"/>
          <w:b/>
          <w:sz w:val="20"/>
          <w:szCs w:val="20"/>
        </w:rPr>
        <w:t xml:space="preserve">ПРИОБРЕТЕНИЯ </w:t>
      </w:r>
      <w:r w:rsidR="009053F2" w:rsidRPr="009053F2">
        <w:rPr>
          <w:rFonts w:ascii="GHEA Grapalat" w:hAnsi="GHEA Grapalat"/>
          <w:b/>
          <w:sz w:val="20"/>
          <w:szCs w:val="20"/>
        </w:rPr>
        <w:t>ТОПЛИВА</w:t>
      </w:r>
      <w:r w:rsidR="009053F2" w:rsidRPr="00002684">
        <w:rPr>
          <w:rFonts w:ascii="GHEA Grapalat" w:hAnsi="GHEA Grapalat"/>
          <w:b/>
          <w:sz w:val="20"/>
          <w:szCs w:val="20"/>
        </w:rPr>
        <w:t xml:space="preserve"> </w:t>
      </w:r>
      <w:r w:rsidR="00602490" w:rsidRPr="00002684">
        <w:rPr>
          <w:rFonts w:ascii="GHEA Grapalat" w:hAnsi="GHEA Grapalat"/>
          <w:b/>
          <w:sz w:val="20"/>
          <w:szCs w:val="20"/>
        </w:rPr>
        <w:t xml:space="preserve">ДЛЯ НУЖД ГНКО </w:t>
      </w:r>
      <w:r w:rsidRPr="00002684">
        <w:rPr>
          <w:rFonts w:ascii="GHEA Grapalat" w:hAnsi="GHEA Grapalat"/>
          <w:b/>
          <w:sz w:val="20"/>
          <w:szCs w:val="20"/>
        </w:rPr>
        <w:t xml:space="preserve">“НАУЧНОГО-ПРАКТИЧЕСКИЙ ЦЕНТР СУДЕБНОЙ МЕДИЦИНЫ” ПРИ МИНИСТЕРСВЕ ЗДРАВОХРАНЕНИЯ РА </w:t>
      </w:r>
      <w:r w:rsidRPr="00002684">
        <w:rPr>
          <w:rFonts w:ascii="GHEA Grapalat" w:hAnsi="GHEA Grapalat"/>
          <w:b/>
          <w:sz w:val="20"/>
          <w:szCs w:val="20"/>
        </w:rPr>
        <w:br/>
      </w:r>
    </w:p>
    <w:p w:rsidR="00096865" w:rsidRPr="008842CE" w:rsidRDefault="00096865" w:rsidP="005E766B">
      <w:pPr>
        <w:widowControl w:val="0"/>
        <w:jc w:val="center"/>
        <w:rPr>
          <w:rFonts w:ascii="GHEA Grapalat" w:hAnsi="GHEA Grapalat"/>
          <w:b/>
        </w:rPr>
      </w:pPr>
      <w:r w:rsidRPr="009044F1">
        <w:rPr>
          <w:rFonts w:ascii="GHEA Grapalat" w:hAnsi="GHEA Grapalat"/>
          <w:b/>
        </w:rPr>
        <w:t>ЧАСТЬ I.</w:t>
      </w:r>
    </w:p>
    <w:p w:rsidR="002E069D" w:rsidRPr="008842CE" w:rsidRDefault="002E069D" w:rsidP="005E766B">
      <w:pPr>
        <w:widowControl w:val="0"/>
        <w:jc w:val="center"/>
        <w:rPr>
          <w:rFonts w:ascii="GHEA Grapalat" w:hAnsi="GHEA Grapalat"/>
        </w:rPr>
      </w:pP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E766B">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E766B">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5E766B">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5E766B">
      <w:pPr>
        <w:widowControl w:val="0"/>
        <w:jc w:val="center"/>
        <w:rPr>
          <w:rFonts w:ascii="GHEA Grapalat" w:hAnsi="GHEA Grapalat"/>
          <w:b/>
        </w:rPr>
      </w:pPr>
      <w:r>
        <w:rPr>
          <w:rFonts w:ascii="GHEA Grapalat" w:hAnsi="GHEA Grapalat"/>
          <w:b/>
        </w:rPr>
        <w:t xml:space="preserve">ЧАСТЬ II. </w:t>
      </w:r>
    </w:p>
    <w:p w:rsidR="00096865" w:rsidRDefault="00096865" w:rsidP="005E766B">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24C65">
        <w:rPr>
          <w:rFonts w:ascii="GHEA Grapalat" w:hAnsi="GHEA Grapalat"/>
          <w:b/>
        </w:rPr>
        <w:t>КОТИРОВКУ ЦЕН</w:t>
      </w:r>
    </w:p>
    <w:p w:rsidR="00520F57" w:rsidRPr="008842CE" w:rsidRDefault="00520F57" w:rsidP="005E766B">
      <w:pPr>
        <w:widowControl w:val="0"/>
        <w:jc w:val="center"/>
        <w:rPr>
          <w:rFonts w:ascii="GHEA Grapalat" w:hAnsi="GHEA Grapalat"/>
          <w:b/>
        </w:rPr>
      </w:pP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E766B">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E766B">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5E766B">
      <w:pPr>
        <w:rPr>
          <w:rFonts w:ascii="GHEA Grapalat" w:hAnsi="GHEA Grapalat"/>
          <w:spacing w:val="-6"/>
        </w:rPr>
      </w:pPr>
    </w:p>
    <w:p w:rsidR="00096865" w:rsidRPr="006D2DF7" w:rsidRDefault="00E17B7F" w:rsidP="005E766B">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 </w:t>
      </w:r>
      <w:r w:rsidR="001329DF">
        <w:rPr>
          <w:rFonts w:ascii="GHEA Grapalat" w:hAnsi="GHEA Grapalat"/>
          <w:spacing w:val="-6"/>
        </w:rPr>
        <w:t>котировке цен</w:t>
      </w:r>
      <w:r w:rsidR="00096865" w:rsidRPr="006D2DF7">
        <w:rPr>
          <w:rFonts w:ascii="GHEA Grapalat" w:hAnsi="GHEA Grapalat"/>
          <w:spacing w:val="-6"/>
        </w:rPr>
        <w:t xml:space="preserve">, проводимом под кодом </w:t>
      </w:r>
      <w:r w:rsidR="005E766B" w:rsidRPr="005E766B">
        <w:rPr>
          <w:rFonts w:ascii="GHEA Grapalat" w:hAnsi="GHEA Grapalat"/>
          <w:spacing w:val="-6"/>
        </w:rPr>
        <w:t>ԳՀԱՊՁԲ-202</w:t>
      </w:r>
      <w:r w:rsidR="00475213" w:rsidRPr="00475213">
        <w:rPr>
          <w:rFonts w:ascii="GHEA Grapalat" w:hAnsi="GHEA Grapalat"/>
          <w:spacing w:val="-6"/>
        </w:rPr>
        <w:t>4</w:t>
      </w:r>
      <w:r w:rsidR="005E766B" w:rsidRPr="005E766B">
        <w:rPr>
          <w:rFonts w:ascii="GHEA Grapalat" w:hAnsi="GHEA Grapalat"/>
          <w:spacing w:val="-6"/>
        </w:rPr>
        <w:t>/</w:t>
      </w:r>
      <w:r w:rsidR="00973105">
        <w:rPr>
          <w:rFonts w:ascii="GHEA Grapalat" w:hAnsi="GHEA Grapalat"/>
          <w:spacing w:val="-6"/>
        </w:rPr>
        <w:t>1</w:t>
      </w:r>
      <w:r w:rsidR="005E766B" w:rsidRPr="005E766B">
        <w:rPr>
          <w:rFonts w:ascii="GHEA Grapalat" w:hAnsi="GHEA Grapalat"/>
          <w:spacing w:val="-6"/>
        </w:rPr>
        <w:t>-</w:t>
      </w:r>
      <w:r w:rsidR="00475213" w:rsidRPr="00475213">
        <w:rPr>
          <w:rFonts w:ascii="GHEA Grapalat" w:hAnsi="GHEA Grapalat"/>
          <w:spacing w:val="-6"/>
        </w:rPr>
        <w:t>1</w:t>
      </w:r>
      <w:r w:rsidR="005E766B" w:rsidRPr="005E766B">
        <w:rPr>
          <w:rFonts w:ascii="GHEA Grapalat" w:hAnsi="GHEA Grapalat"/>
          <w:spacing w:val="-6"/>
        </w:rPr>
        <w:t>-ԴԲԳԳԿ</w:t>
      </w:r>
      <w:r w:rsidR="005E766B" w:rsidRPr="006E46EE">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5E766B">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0B2CFA">
        <w:rPr>
          <w:rFonts w:ascii="GHEA Grapalat" w:hAnsi="GHEA Grapalat"/>
        </w:rPr>
        <w:lastRenderedPageBreak/>
        <w:t>"наименование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E766B">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E766B">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766B" w:rsidRPr="00550F98" w:rsidRDefault="00A81DD5" w:rsidP="005E766B">
      <w:pPr>
        <w:pStyle w:val="23"/>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8" w:history="1">
        <w:r w:rsidR="005E766B" w:rsidRPr="005E766B">
          <w:rPr>
            <w:rFonts w:ascii="GHEA Grapalat" w:hAnsi="GHEA Grapalat"/>
            <w:sz w:val="24"/>
            <w:szCs w:val="24"/>
          </w:rPr>
          <w:t>formed78@gmail.com</w:t>
        </w:r>
      </w:hyperlink>
      <w:r w:rsidR="005E766B" w:rsidRPr="00002684">
        <w:rPr>
          <w:rFonts w:ascii="GHEA Grapalat" w:hAnsi="GHEA Grapalat"/>
        </w:rPr>
        <w:t>.</w:t>
      </w:r>
    </w:p>
    <w:p w:rsidR="00096865" w:rsidRPr="009044F1" w:rsidRDefault="00F5653D" w:rsidP="005E766B">
      <w:pPr>
        <w:pStyle w:val="23"/>
        <w:widowControl w:val="0"/>
        <w:spacing w:line="240" w:lineRule="auto"/>
        <w:ind w:firstLine="567"/>
        <w:jc w:val="center"/>
        <w:rPr>
          <w:rFonts w:ascii="GHEA Grapalat" w:hAnsi="GHEA Grapalat"/>
        </w:rPr>
      </w:pPr>
      <w:r w:rsidRPr="009044F1">
        <w:rPr>
          <w:rFonts w:ascii="GHEA Grapalat" w:hAnsi="GHEA Grapalat"/>
        </w:rPr>
        <w:br w:type="page"/>
      </w:r>
      <w:r w:rsidRPr="005E766B">
        <w:rPr>
          <w:rFonts w:ascii="GHEA Grapalat" w:hAnsi="GHEA Grapalat"/>
          <w:b/>
          <w:sz w:val="24"/>
          <w:szCs w:val="24"/>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5E766B" w:rsidP="005E766B">
      <w:pPr>
        <w:pStyle w:val="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00845AA5" w:rsidRPr="009044F1">
        <w:rPr>
          <w:rFonts w:ascii="GHEA Grapalat" w:hAnsi="GHEA Grapalat"/>
          <w:i w:val="0"/>
          <w:sz w:val="24"/>
          <w:szCs w:val="24"/>
        </w:rPr>
        <w:t xml:space="preserve">Предметом закупки является приобретение </w:t>
      </w:r>
      <w:r w:rsidR="00475213" w:rsidRPr="00475213">
        <w:rPr>
          <w:rFonts w:ascii="GHEA Grapalat" w:hAnsi="GHEA Grapalat"/>
          <w:i w:val="0"/>
          <w:sz w:val="24"/>
          <w:szCs w:val="24"/>
        </w:rPr>
        <w:t>товаров, принадлежностей, инструментов медицинского назначения и лабораторных материалов</w:t>
      </w:r>
      <w:r w:rsidR="0050500B" w:rsidRPr="0050500B">
        <w:rPr>
          <w:rFonts w:ascii="GHEA Grapalat" w:hAnsi="GHEA Grapalat"/>
          <w:i w:val="0"/>
          <w:sz w:val="24"/>
          <w:szCs w:val="24"/>
        </w:rPr>
        <w:t xml:space="preserve"> </w:t>
      </w:r>
      <w:r w:rsidR="00845AA5" w:rsidRPr="009044F1">
        <w:rPr>
          <w:rFonts w:ascii="GHEA Grapalat" w:hAnsi="GHEA Grapalat"/>
          <w:i w:val="0"/>
          <w:sz w:val="24"/>
          <w:szCs w:val="24"/>
        </w:rPr>
        <w:t xml:space="preserve">(далее — также товар) для нужд </w:t>
      </w:r>
      <w:r w:rsidRPr="005E766B">
        <w:rPr>
          <w:rFonts w:ascii="GHEA Grapalat" w:hAnsi="GHEA Grapalat"/>
          <w:i w:val="0"/>
          <w:sz w:val="24"/>
          <w:szCs w:val="24"/>
        </w:rPr>
        <w:t xml:space="preserve">ГНКО “Научного-практический центр судебной медицины” при </w:t>
      </w:r>
      <w:proofErr w:type="spellStart"/>
      <w:r w:rsidRPr="005E766B">
        <w:rPr>
          <w:rFonts w:ascii="GHEA Grapalat" w:hAnsi="GHEA Grapalat"/>
          <w:i w:val="0"/>
          <w:sz w:val="24"/>
          <w:szCs w:val="24"/>
        </w:rPr>
        <w:t>Министерсве</w:t>
      </w:r>
      <w:proofErr w:type="spellEnd"/>
      <w:r w:rsidRPr="005E766B">
        <w:rPr>
          <w:rFonts w:ascii="GHEA Grapalat" w:hAnsi="GHEA Grapalat"/>
          <w:i w:val="0"/>
          <w:sz w:val="24"/>
          <w:szCs w:val="24"/>
        </w:rPr>
        <w:t xml:space="preserve"> </w:t>
      </w:r>
      <w:proofErr w:type="spellStart"/>
      <w:r w:rsidRPr="005E766B">
        <w:rPr>
          <w:rFonts w:ascii="GHEA Grapalat" w:hAnsi="GHEA Grapalat"/>
          <w:i w:val="0"/>
          <w:sz w:val="24"/>
          <w:szCs w:val="24"/>
        </w:rPr>
        <w:t>Здравохранения</w:t>
      </w:r>
      <w:proofErr w:type="spellEnd"/>
      <w:r w:rsidRPr="005E766B">
        <w:rPr>
          <w:rFonts w:ascii="GHEA Grapalat" w:hAnsi="GHEA Grapalat"/>
          <w:i w:val="0"/>
          <w:sz w:val="24"/>
          <w:szCs w:val="24"/>
        </w:rPr>
        <w:t xml:space="preserve"> РА</w:t>
      </w:r>
      <w:r w:rsidR="00845AA5" w:rsidRPr="009044F1">
        <w:rPr>
          <w:rFonts w:ascii="GHEA Grapalat" w:hAnsi="GHEA Grapalat"/>
          <w:i w:val="0"/>
          <w:sz w:val="24"/>
          <w:szCs w:val="24"/>
        </w:rPr>
        <w:t>, которые сгруппированы в</w:t>
      </w:r>
      <w:r w:rsidRPr="005E766B">
        <w:rPr>
          <w:rFonts w:ascii="GHEA Grapalat" w:hAnsi="GHEA Grapalat"/>
          <w:i w:val="0"/>
          <w:sz w:val="24"/>
          <w:szCs w:val="24"/>
        </w:rPr>
        <w:t xml:space="preserve"> </w:t>
      </w:r>
      <w:r w:rsidRPr="009044F1">
        <w:rPr>
          <w:rFonts w:ascii="GHEA Grapalat" w:hAnsi="GHEA Grapalat"/>
          <w:i w:val="0"/>
          <w:sz w:val="24"/>
          <w:szCs w:val="24"/>
        </w:rPr>
        <w:t>"</w:t>
      </w:r>
      <w:r w:rsidR="009053F2">
        <w:rPr>
          <w:rFonts w:ascii="GHEA Grapalat" w:hAnsi="GHEA Grapalat"/>
          <w:i w:val="0"/>
          <w:sz w:val="24"/>
          <w:szCs w:val="24"/>
        </w:rPr>
        <w:t>2</w:t>
      </w:r>
      <w:r w:rsidRPr="009044F1">
        <w:rPr>
          <w:rFonts w:ascii="GHEA Grapalat" w:hAnsi="GHEA Grapalat"/>
          <w:i w:val="0"/>
          <w:sz w:val="24"/>
          <w:szCs w:val="24"/>
        </w:rPr>
        <w:t>"</w:t>
      </w:r>
      <w:r w:rsidR="00845AA5" w:rsidRPr="009044F1">
        <w:rPr>
          <w:rFonts w:ascii="GHEA Grapalat" w:hAnsi="GHEA Grapalat"/>
          <w:i w:val="0"/>
          <w:sz w:val="24"/>
          <w:szCs w:val="24"/>
        </w:rPr>
        <w:t xml:space="preserve"> лот</w:t>
      </w:r>
      <w:r w:rsidR="0099126C">
        <w:rPr>
          <w:rFonts w:ascii="GHEA Grapalat" w:hAnsi="GHEA Grapalat"/>
          <w:i w:val="0"/>
          <w:sz w:val="24"/>
          <w:szCs w:val="24"/>
        </w:rPr>
        <w:t>а</w:t>
      </w:r>
      <w:r w:rsidR="00845AA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33"/>
      </w:tblGrid>
      <w:tr w:rsidR="00AD432A" w:rsidRPr="00475213" w:rsidTr="005D13A4">
        <w:trPr>
          <w:jc w:val="center"/>
        </w:trPr>
        <w:tc>
          <w:tcPr>
            <w:tcW w:w="3201" w:type="dxa"/>
            <w:gridSpan w:val="2"/>
            <w:vAlign w:val="center"/>
          </w:tcPr>
          <w:p w:rsidR="00AD432A" w:rsidRPr="00475213" w:rsidRDefault="00AD432A" w:rsidP="00B46D58">
            <w:pPr>
              <w:pStyle w:val="23"/>
              <w:widowControl w:val="0"/>
              <w:spacing w:after="120" w:line="240" w:lineRule="auto"/>
              <w:ind w:firstLine="0"/>
              <w:jc w:val="center"/>
              <w:rPr>
                <w:rFonts w:ascii="GHEA Grapalat" w:hAnsi="GHEA Grapalat"/>
                <w:b/>
                <w:i/>
                <w:sz w:val="24"/>
                <w:szCs w:val="24"/>
              </w:rPr>
            </w:pPr>
            <w:r w:rsidRPr="00475213">
              <w:rPr>
                <w:rFonts w:ascii="GHEA Grapalat" w:hAnsi="GHEA Grapalat"/>
                <w:b/>
                <w:i/>
                <w:sz w:val="24"/>
                <w:szCs w:val="24"/>
              </w:rPr>
              <w:t>Лотов</w:t>
            </w:r>
          </w:p>
        </w:tc>
        <w:tc>
          <w:tcPr>
            <w:tcW w:w="6033" w:type="dxa"/>
            <w:vMerge w:val="restart"/>
            <w:vAlign w:val="center"/>
          </w:tcPr>
          <w:p w:rsidR="00AD432A" w:rsidRPr="00475213" w:rsidRDefault="00AD432A" w:rsidP="00B46D58">
            <w:pPr>
              <w:pStyle w:val="23"/>
              <w:widowControl w:val="0"/>
              <w:spacing w:after="120" w:line="240" w:lineRule="auto"/>
              <w:ind w:firstLine="0"/>
              <w:jc w:val="center"/>
              <w:rPr>
                <w:rFonts w:ascii="GHEA Grapalat" w:hAnsi="GHEA Grapalat"/>
                <w:b/>
                <w:i/>
                <w:sz w:val="24"/>
                <w:szCs w:val="24"/>
              </w:rPr>
            </w:pPr>
            <w:r w:rsidRPr="00475213">
              <w:rPr>
                <w:rFonts w:ascii="GHEA Grapalat" w:hAnsi="GHEA Grapalat"/>
                <w:b/>
                <w:i/>
                <w:sz w:val="24"/>
                <w:szCs w:val="24"/>
              </w:rPr>
              <w:t>Наименование лота</w:t>
            </w:r>
          </w:p>
        </w:tc>
      </w:tr>
      <w:tr w:rsidR="00AD432A" w:rsidRPr="00475213" w:rsidTr="005D13A4">
        <w:trPr>
          <w:jc w:val="center"/>
        </w:trPr>
        <w:tc>
          <w:tcPr>
            <w:tcW w:w="1530" w:type="dxa"/>
            <w:vAlign w:val="center"/>
          </w:tcPr>
          <w:p w:rsidR="00AD432A" w:rsidRPr="00475213" w:rsidRDefault="00AD432A" w:rsidP="00B46D58">
            <w:pPr>
              <w:pStyle w:val="23"/>
              <w:widowControl w:val="0"/>
              <w:spacing w:after="120" w:line="240" w:lineRule="auto"/>
              <w:ind w:firstLine="0"/>
              <w:jc w:val="center"/>
              <w:rPr>
                <w:rFonts w:ascii="GHEA Grapalat" w:hAnsi="GHEA Grapalat"/>
                <w:sz w:val="24"/>
                <w:szCs w:val="24"/>
              </w:rPr>
            </w:pPr>
            <w:r w:rsidRPr="00475213">
              <w:rPr>
                <w:rFonts w:ascii="GHEA Grapalat" w:hAnsi="GHEA Grapalat"/>
                <w:b/>
                <w:i/>
                <w:sz w:val="24"/>
                <w:szCs w:val="24"/>
              </w:rPr>
              <w:t>Номера</w:t>
            </w:r>
          </w:p>
        </w:tc>
        <w:tc>
          <w:tcPr>
            <w:tcW w:w="1671" w:type="dxa"/>
            <w:vAlign w:val="center"/>
          </w:tcPr>
          <w:p w:rsidR="00AD432A" w:rsidRPr="00475213" w:rsidRDefault="00C53648" w:rsidP="00B46D58">
            <w:pPr>
              <w:pStyle w:val="23"/>
              <w:widowControl w:val="0"/>
              <w:spacing w:after="120" w:line="240" w:lineRule="auto"/>
              <w:ind w:firstLine="0"/>
              <w:jc w:val="center"/>
              <w:rPr>
                <w:rFonts w:ascii="GHEA Grapalat" w:hAnsi="GHEA Grapalat"/>
                <w:b/>
                <w:i/>
                <w:sz w:val="24"/>
                <w:szCs w:val="24"/>
              </w:rPr>
            </w:pPr>
            <w:r w:rsidRPr="00475213">
              <w:rPr>
                <w:rFonts w:ascii="GHEA Grapalat" w:hAnsi="GHEA Grapalat"/>
                <w:b/>
                <w:i/>
                <w:sz w:val="24"/>
                <w:szCs w:val="24"/>
              </w:rPr>
              <w:t>Цена закупки</w:t>
            </w:r>
          </w:p>
        </w:tc>
        <w:tc>
          <w:tcPr>
            <w:tcW w:w="6033" w:type="dxa"/>
            <w:vMerge/>
            <w:vAlign w:val="center"/>
          </w:tcPr>
          <w:p w:rsidR="00AD432A" w:rsidRPr="00475213" w:rsidRDefault="00AD432A" w:rsidP="00B46D58">
            <w:pPr>
              <w:pStyle w:val="23"/>
              <w:widowControl w:val="0"/>
              <w:spacing w:after="120" w:line="240" w:lineRule="auto"/>
              <w:ind w:firstLine="0"/>
              <w:rPr>
                <w:rFonts w:ascii="GHEA Grapalat" w:hAnsi="GHEA Grapalat"/>
                <w:b/>
                <w:i/>
                <w:sz w:val="24"/>
                <w:szCs w:val="24"/>
              </w:rPr>
            </w:pPr>
          </w:p>
        </w:tc>
      </w:tr>
      <w:tr w:rsidR="009053F2" w:rsidRPr="00475213" w:rsidTr="005D13A4">
        <w:trPr>
          <w:jc w:val="center"/>
        </w:trPr>
        <w:tc>
          <w:tcPr>
            <w:tcW w:w="1530" w:type="dxa"/>
            <w:vAlign w:val="center"/>
          </w:tcPr>
          <w:p w:rsidR="009053F2" w:rsidRPr="009053F2" w:rsidRDefault="009053F2" w:rsidP="009053F2">
            <w:pPr>
              <w:pStyle w:val="23"/>
              <w:spacing w:line="240" w:lineRule="auto"/>
              <w:ind w:firstLine="0"/>
              <w:jc w:val="center"/>
              <w:rPr>
                <w:rFonts w:ascii="GHEA Grapalat" w:hAnsi="GHEA Grapalat"/>
              </w:rPr>
            </w:pPr>
            <w:r w:rsidRPr="009053F2">
              <w:rPr>
                <w:rFonts w:ascii="GHEA Grapalat" w:hAnsi="GHEA Grapalat" w:cs="Calibri"/>
                <w:color w:val="000000"/>
              </w:rPr>
              <w:t>1</w:t>
            </w:r>
          </w:p>
        </w:tc>
        <w:tc>
          <w:tcPr>
            <w:tcW w:w="1671" w:type="dxa"/>
            <w:vAlign w:val="center"/>
          </w:tcPr>
          <w:p w:rsidR="009053F2" w:rsidRPr="009053F2" w:rsidRDefault="009053F2" w:rsidP="009053F2">
            <w:pPr>
              <w:pStyle w:val="23"/>
              <w:spacing w:line="240" w:lineRule="auto"/>
              <w:ind w:firstLine="0"/>
              <w:jc w:val="center"/>
              <w:rPr>
                <w:rFonts w:ascii="GHEA Grapalat" w:hAnsi="GHEA Grapalat"/>
                <w:lang w:val="en-US"/>
              </w:rPr>
            </w:pPr>
            <w:r w:rsidRPr="009053F2">
              <w:rPr>
                <w:rFonts w:ascii="GHEA Grapalat" w:hAnsi="GHEA Grapalat"/>
                <w:lang w:val="en-US"/>
              </w:rPr>
              <w:t>2.120.000,00</w:t>
            </w:r>
          </w:p>
        </w:tc>
        <w:tc>
          <w:tcPr>
            <w:tcW w:w="6033" w:type="dxa"/>
            <w:vAlign w:val="center"/>
          </w:tcPr>
          <w:p w:rsidR="009053F2" w:rsidRPr="009053F2" w:rsidRDefault="009053F2" w:rsidP="009053F2">
            <w:pPr>
              <w:pStyle w:val="23"/>
              <w:widowControl w:val="0"/>
              <w:spacing w:after="120" w:line="240" w:lineRule="auto"/>
              <w:ind w:firstLine="0"/>
              <w:rPr>
                <w:rFonts w:ascii="GHEA Grapalat" w:hAnsi="GHEA Grapalat"/>
                <w:u w:val="single"/>
                <w:vertAlign w:val="subscript"/>
              </w:rPr>
            </w:pPr>
            <w:r w:rsidRPr="009053F2">
              <w:rPr>
                <w:rFonts w:ascii="GHEA Grapalat" w:hAnsi="GHEA Grapalat"/>
              </w:rPr>
              <w:t xml:space="preserve">Бензин, </w:t>
            </w:r>
            <w:proofErr w:type="spellStart"/>
            <w:r w:rsidRPr="009053F2">
              <w:rPr>
                <w:rFonts w:ascii="GHEA Grapalat" w:hAnsi="GHEA Grapalat"/>
              </w:rPr>
              <w:t>регуляр</w:t>
            </w:r>
            <w:proofErr w:type="spellEnd"/>
          </w:p>
        </w:tc>
      </w:tr>
      <w:tr w:rsidR="009053F2" w:rsidRPr="00475213" w:rsidTr="005D13A4">
        <w:trPr>
          <w:jc w:val="center"/>
        </w:trPr>
        <w:tc>
          <w:tcPr>
            <w:tcW w:w="1530" w:type="dxa"/>
            <w:vAlign w:val="center"/>
          </w:tcPr>
          <w:p w:rsidR="009053F2" w:rsidRPr="009053F2" w:rsidRDefault="009053F2" w:rsidP="009053F2">
            <w:pPr>
              <w:pStyle w:val="23"/>
              <w:spacing w:line="240" w:lineRule="auto"/>
              <w:ind w:firstLine="0"/>
              <w:jc w:val="center"/>
              <w:rPr>
                <w:rFonts w:ascii="GHEA Grapalat" w:hAnsi="GHEA Grapalat"/>
              </w:rPr>
            </w:pPr>
            <w:r w:rsidRPr="009053F2">
              <w:rPr>
                <w:rFonts w:ascii="GHEA Grapalat" w:hAnsi="GHEA Grapalat" w:cs="Calibri"/>
                <w:color w:val="000000"/>
              </w:rPr>
              <w:t>2</w:t>
            </w:r>
          </w:p>
        </w:tc>
        <w:tc>
          <w:tcPr>
            <w:tcW w:w="1671" w:type="dxa"/>
            <w:vAlign w:val="center"/>
          </w:tcPr>
          <w:p w:rsidR="009053F2" w:rsidRPr="009053F2" w:rsidRDefault="009053F2" w:rsidP="009053F2">
            <w:pPr>
              <w:pStyle w:val="23"/>
              <w:spacing w:line="240" w:lineRule="auto"/>
              <w:ind w:firstLine="0"/>
              <w:jc w:val="center"/>
              <w:rPr>
                <w:rFonts w:ascii="GHEA Grapalat" w:hAnsi="GHEA Grapalat"/>
                <w:lang w:val="en-US"/>
              </w:rPr>
            </w:pPr>
            <w:r w:rsidRPr="009053F2">
              <w:rPr>
                <w:rFonts w:ascii="GHEA Grapalat" w:hAnsi="GHEA Grapalat"/>
                <w:lang w:val="en-US"/>
              </w:rPr>
              <w:t>1.425.000,00</w:t>
            </w:r>
          </w:p>
        </w:tc>
        <w:tc>
          <w:tcPr>
            <w:tcW w:w="6033" w:type="dxa"/>
            <w:vAlign w:val="center"/>
          </w:tcPr>
          <w:p w:rsidR="009053F2" w:rsidRPr="009053F2" w:rsidRDefault="009053F2" w:rsidP="009053F2">
            <w:pPr>
              <w:pStyle w:val="23"/>
              <w:widowControl w:val="0"/>
              <w:spacing w:after="120" w:line="240" w:lineRule="auto"/>
              <w:ind w:firstLine="0"/>
              <w:rPr>
                <w:rFonts w:ascii="GHEA Grapalat" w:hAnsi="GHEA Grapalat"/>
              </w:rPr>
            </w:pPr>
            <w:r w:rsidRPr="009053F2">
              <w:rPr>
                <w:rFonts w:ascii="GHEA Grapalat" w:hAnsi="GHEA Grapalat"/>
              </w:rPr>
              <w:t>Дизельное топливо</w:t>
            </w:r>
          </w:p>
        </w:tc>
      </w:tr>
    </w:tbl>
    <w:p w:rsidR="00324C65" w:rsidRDefault="00324C65" w:rsidP="006173D4">
      <w:pPr>
        <w:pStyle w:val="23"/>
        <w:widowControl w:val="0"/>
        <w:spacing w:after="160" w:line="240" w:lineRule="auto"/>
        <w:ind w:firstLine="567"/>
        <w:rPr>
          <w:rFonts w:ascii="GHEA Grapalat" w:hAnsi="GHEA Grapalat"/>
          <w:sz w:val="24"/>
          <w:szCs w:val="24"/>
        </w:rPr>
      </w:pPr>
    </w:p>
    <w:p w:rsidR="005D13A4"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p>
    <w:p w:rsidR="005D13A4" w:rsidRDefault="005D13A4"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4"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proofErr w:type="spellStart"/>
      <w:r w:rsidR="002E5691">
        <w:rPr>
          <w:rFonts w:ascii="GHEA Grapalat" w:hAnsi="GHEA Grapalat"/>
          <w:sz w:val="24"/>
          <w:szCs w:val="24"/>
        </w:rPr>
        <w:t>котиривку</w:t>
      </w:r>
      <w:proofErr w:type="spellEnd"/>
      <w:r w:rsidR="002E5691">
        <w:rPr>
          <w:rFonts w:ascii="GHEA Grapalat" w:hAnsi="GHEA Grapalat"/>
          <w:sz w:val="24"/>
          <w:szCs w:val="24"/>
        </w:rPr>
        <w:t xml:space="preserve"> цен</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5D13A4" w:rsidRPr="005D13A4">
        <w:rPr>
          <w:rFonts w:ascii="GHEA Grapalat" w:hAnsi="GHEA Grapalat"/>
          <w:sz w:val="24"/>
          <w:szCs w:val="24"/>
        </w:rPr>
        <w:t>г.Ереван</w:t>
      </w:r>
      <w:proofErr w:type="spellEnd"/>
      <w:r w:rsidR="005D13A4" w:rsidRPr="005D13A4">
        <w:rPr>
          <w:rFonts w:ascii="GHEA Grapalat" w:hAnsi="GHEA Grapalat"/>
          <w:sz w:val="24"/>
          <w:szCs w:val="24"/>
        </w:rPr>
        <w:t xml:space="preserve">, </w:t>
      </w:r>
      <w:proofErr w:type="spellStart"/>
      <w:r w:rsidR="005D13A4" w:rsidRPr="005D13A4">
        <w:rPr>
          <w:rFonts w:ascii="GHEA Grapalat" w:hAnsi="GHEA Grapalat"/>
          <w:sz w:val="24"/>
          <w:szCs w:val="24"/>
        </w:rPr>
        <w:t>ул.Гераци</w:t>
      </w:r>
      <w:proofErr w:type="spellEnd"/>
      <w:r w:rsidR="005D13A4" w:rsidRPr="005D13A4">
        <w:rPr>
          <w:rFonts w:ascii="GHEA Grapalat" w:hAnsi="GHEA Grapalat"/>
          <w:sz w:val="24"/>
          <w:szCs w:val="24"/>
        </w:rPr>
        <w:t xml:space="preserve"> 5/1 </w:t>
      </w:r>
      <w:r>
        <w:rPr>
          <w:rFonts w:ascii="GHEA Grapalat" w:hAnsi="GHEA Grapalat"/>
          <w:sz w:val="24"/>
          <w:szCs w:val="24"/>
        </w:rPr>
        <w:t>не позднее, чем "</w:t>
      </w:r>
      <w:r w:rsidR="005D13A4" w:rsidRPr="005D13A4">
        <w:rPr>
          <w:rFonts w:ascii="GHEA Grapalat" w:hAnsi="GHEA Grapalat"/>
          <w:sz w:val="24"/>
          <w:szCs w:val="24"/>
        </w:rPr>
        <w:t>1</w:t>
      </w:r>
      <w:r w:rsidR="00AD7BC1" w:rsidRPr="00AD7BC1">
        <w:rPr>
          <w:rFonts w:ascii="GHEA Grapalat" w:hAnsi="GHEA Grapalat"/>
          <w:sz w:val="24"/>
          <w:szCs w:val="24"/>
        </w:rPr>
        <w:t>6</w:t>
      </w:r>
      <w:r w:rsidR="005D13A4" w:rsidRPr="005D13A4">
        <w:rPr>
          <w:rFonts w:ascii="GHEA Grapalat" w:hAnsi="GHEA Grapalat"/>
          <w:sz w:val="24"/>
          <w:szCs w:val="24"/>
        </w:rPr>
        <w:t>:</w:t>
      </w:r>
      <w:r w:rsidR="009053F2">
        <w:rPr>
          <w:rFonts w:ascii="GHEA Grapalat" w:hAnsi="GHEA Grapalat"/>
          <w:sz w:val="24"/>
          <w:szCs w:val="24"/>
        </w:rPr>
        <w:t>0</w:t>
      </w:r>
      <w:r w:rsidR="005D13A4" w:rsidRPr="005D13A4">
        <w:rPr>
          <w:rFonts w:ascii="GHEA Grapalat" w:hAnsi="GHEA Grapalat"/>
          <w:sz w:val="24"/>
          <w:szCs w:val="24"/>
        </w:rPr>
        <w:t>0</w:t>
      </w:r>
      <w:r>
        <w:rPr>
          <w:rFonts w:ascii="GHEA Grapalat" w:hAnsi="GHEA Grapalat"/>
          <w:sz w:val="24"/>
          <w:szCs w:val="24"/>
        </w:rPr>
        <w:t>" часов "</w:t>
      </w:r>
      <w:r w:rsidR="005D13A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proofErr w:type="spellStart"/>
      <w:r w:rsidR="005D13A4" w:rsidRPr="005D13A4">
        <w:rPr>
          <w:rFonts w:ascii="GHEA Grapalat" w:hAnsi="GHEA Grapalat"/>
          <w:sz w:val="24"/>
          <w:szCs w:val="24"/>
        </w:rPr>
        <w:t>Т.Мирзоян</w:t>
      </w:r>
      <w:proofErr w:type="spellEnd"/>
      <w:r w:rsidR="005D13A4" w:rsidRPr="005D13A4">
        <w:rPr>
          <w:rFonts w:ascii="GHEA Grapalat" w:hAnsi="GHEA Grapalat"/>
          <w:sz w:val="24"/>
          <w:szCs w:val="24"/>
        </w:rPr>
        <w:t xml:space="preserve">.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5"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72257B">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0500B" w:rsidRPr="008E138A">
        <w:rPr>
          <w:rFonts w:ascii="GHEA Grapalat" w:hAnsi="GHEA Grapalat"/>
          <w:sz w:val="24"/>
          <w:szCs w:val="24"/>
        </w:rPr>
        <w:t>технические характеристики</w:t>
      </w:r>
      <w:r w:rsidR="0050500B" w:rsidRPr="008E138A">
        <w:rPr>
          <w:rFonts w:ascii="GHEA Grapalat" w:hAnsi="GHEA Grapalat" w:cs="Sylfaen"/>
          <w:sz w:val="24"/>
          <w:szCs w:val="24"/>
        </w:rPr>
        <w:t xml:space="preserve"> предлагаемого им товара</w:t>
      </w:r>
      <w:r w:rsidR="0050500B" w:rsidRPr="008E138A">
        <w:rPr>
          <w:rFonts w:ascii="GHEA Grapalat" w:hAnsi="GHEA Grapalat"/>
          <w:sz w:val="24"/>
          <w:szCs w:val="24"/>
        </w:rPr>
        <w:t xml:space="preserve">, а также </w:t>
      </w:r>
      <w:r w:rsidR="00475213" w:rsidRPr="008E138A">
        <w:rPr>
          <w:rFonts w:ascii="GHEA Grapalat" w:hAnsi="GHEA Grapalat"/>
          <w:sz w:val="24"/>
          <w:szCs w:val="24"/>
        </w:rPr>
        <w:t>товарный знак</w:t>
      </w:r>
      <w:r w:rsidR="0050500B" w:rsidRPr="008E138A">
        <w:rPr>
          <w:rFonts w:ascii="GHEA Grapalat" w:hAnsi="GHEA Grapalat" w:cs="Sylfaen"/>
          <w:sz w:val="24"/>
          <w:szCs w:val="24"/>
        </w:rPr>
        <w:t xml:space="preserve"> и</w:t>
      </w:r>
      <w:r w:rsidR="0050500B" w:rsidRPr="008E138A">
        <w:rPr>
          <w:rFonts w:ascii="GHEA Grapalat" w:hAnsi="GHEA Grapalat"/>
          <w:sz w:val="24"/>
          <w:szCs w:val="24"/>
        </w:rPr>
        <w:t xml:space="preserve"> наименование производителя, (далее</w:t>
      </w:r>
      <w:r w:rsidR="0050500B" w:rsidRPr="008E138A">
        <w:rPr>
          <w:rFonts w:ascii="Calibri" w:hAnsi="Calibri" w:cs="Calibri"/>
          <w:sz w:val="24"/>
          <w:szCs w:val="24"/>
        </w:rPr>
        <w:t> </w:t>
      </w:r>
      <w:r w:rsidR="0050500B" w:rsidRPr="008E138A">
        <w:rPr>
          <w:rFonts w:ascii="GHEA Grapalat" w:hAnsi="GHEA Grapalat" w:cs="GHEA Grapalat"/>
          <w:sz w:val="24"/>
          <w:szCs w:val="24"/>
        </w:rPr>
        <w:t>—</w:t>
      </w:r>
      <w:r w:rsidR="0050500B" w:rsidRPr="008E138A">
        <w:rPr>
          <w:rFonts w:ascii="GHEA Grapalat" w:hAnsi="GHEA Grapalat"/>
          <w:sz w:val="24"/>
          <w:szCs w:val="24"/>
        </w:rPr>
        <w:t xml:space="preserve"> </w:t>
      </w:r>
      <w:r w:rsidR="0050500B" w:rsidRPr="008E138A">
        <w:rPr>
          <w:rFonts w:ascii="GHEA Grapalat" w:hAnsi="GHEA Grapalat" w:cs="GHEA Grapalat"/>
          <w:sz w:val="24"/>
          <w:szCs w:val="24"/>
        </w:rPr>
        <w:t>полное</w:t>
      </w:r>
      <w:r w:rsidR="0050500B" w:rsidRPr="008E138A">
        <w:rPr>
          <w:rFonts w:ascii="GHEA Grapalat" w:hAnsi="GHEA Grapalat"/>
          <w:sz w:val="24"/>
          <w:szCs w:val="24"/>
        </w:rPr>
        <w:t xml:space="preserve"> </w:t>
      </w:r>
      <w:r w:rsidR="0050500B" w:rsidRPr="008E138A">
        <w:rPr>
          <w:rFonts w:ascii="GHEA Grapalat" w:hAnsi="GHEA Grapalat" w:cs="GHEA Grapalat"/>
          <w:sz w:val="24"/>
          <w:szCs w:val="24"/>
        </w:rPr>
        <w:t>описание</w:t>
      </w:r>
      <w:r w:rsidR="0050500B" w:rsidRPr="008E138A">
        <w:rPr>
          <w:rFonts w:ascii="GHEA Grapalat" w:hAnsi="GHEA Grapalat"/>
          <w:sz w:val="24"/>
          <w:szCs w:val="24"/>
        </w:rPr>
        <w:t xml:space="preserve"> </w:t>
      </w:r>
      <w:r w:rsidR="0050500B" w:rsidRPr="008E138A">
        <w:rPr>
          <w:rFonts w:ascii="GHEA Grapalat" w:hAnsi="GHEA Grapalat" w:cs="GHEA Grapalat"/>
          <w:sz w:val="24"/>
          <w:szCs w:val="24"/>
        </w:rPr>
        <w:t>товара</w:t>
      </w:r>
      <w:r w:rsidR="0050500B" w:rsidRPr="008E138A">
        <w:rPr>
          <w:rFonts w:ascii="GHEA Grapalat" w:hAnsi="GHEA Grapalat"/>
        </w:rPr>
        <w:t xml:space="preserve">). </w:t>
      </w:r>
      <w:r w:rsidR="0050500B" w:rsidRPr="008E138A">
        <w:rPr>
          <w:rFonts w:ascii="GHEA Grapalat" w:hAnsi="GHEA Grapalat"/>
          <w:sz w:val="24"/>
          <w:szCs w:val="24"/>
        </w:rPr>
        <w:t>При этом участник может представить товары, произведенные более чем одним производителем</w:t>
      </w:r>
      <w:r w:rsidR="0050500B">
        <w:rPr>
          <w:rFonts w:ascii="GHEA Grapalat" w:hAnsi="GHEA Grapalat"/>
          <w:sz w:val="24"/>
          <w:szCs w:val="24"/>
        </w:rPr>
        <w:t xml:space="preserve">, </w:t>
      </w:r>
      <w:r w:rsidR="0050500B" w:rsidRPr="008E138A">
        <w:rPr>
          <w:rFonts w:ascii="GHEA Grapalat" w:hAnsi="GHEA Grapalat"/>
          <w:sz w:val="24"/>
          <w:szCs w:val="24"/>
        </w:rPr>
        <w:t>а также разные</w:t>
      </w:r>
      <w:r w:rsidR="0050500B">
        <w:rPr>
          <w:rFonts w:ascii="GHEA Grapalat" w:hAnsi="GHEA Grapalat"/>
          <w:sz w:val="24"/>
          <w:szCs w:val="24"/>
        </w:rPr>
        <w:t xml:space="preserve"> </w:t>
      </w:r>
      <w:r w:rsidR="0050500B" w:rsidRPr="002376B5">
        <w:rPr>
          <w:rFonts w:ascii="GHEA Grapalat" w:hAnsi="GHEA Grapalat"/>
          <w:sz w:val="24"/>
          <w:szCs w:val="24"/>
        </w:rPr>
        <w:t>модел</w:t>
      </w:r>
      <w:r w:rsidR="0050500B">
        <w:rPr>
          <w:rFonts w:ascii="GHEA Grapalat" w:hAnsi="GHEA Grapalat"/>
          <w:sz w:val="24"/>
          <w:szCs w:val="24"/>
        </w:rPr>
        <w:t>и</w:t>
      </w:r>
      <w:r w:rsidR="003C2C73">
        <w:rPr>
          <w:rFonts w:ascii="GHEA Grapalat" w:hAnsi="GHEA Grapalat" w:cs="Sylfaen"/>
          <w:sz w:val="24"/>
          <w:szCs w:val="24"/>
        </w:rPr>
        <w:t>;</w:t>
      </w:r>
      <w:r w:rsidR="005F25EF" w:rsidRPr="008E138A">
        <w:rPr>
          <w:rFonts w:ascii="GHEA Grapalat" w:hAnsi="GHEA Grapalat"/>
          <w:sz w:val="24"/>
          <w:szCs w:val="24"/>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A2311"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A2311"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w:t>
      </w:r>
      <w:r w:rsidRPr="00B9778A">
        <w:rPr>
          <w:rFonts w:ascii="GHEA Grapalat" w:hAnsi="GHEA Grapalat"/>
          <w:sz w:val="24"/>
          <w:szCs w:val="24"/>
        </w:rPr>
        <w:lastRenderedPageBreak/>
        <w:t>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6A2311" w:rsidRDefault="006A231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A2311">
        <w:rPr>
          <w:rFonts w:ascii="GHEA Grapalat" w:hAnsi="GHEA Grapalat"/>
          <w:sz w:val="24"/>
          <w:szCs w:val="24"/>
        </w:rPr>
        <w:t>7</w:t>
      </w:r>
      <w:r w:rsidRPr="009044F1">
        <w:rPr>
          <w:rFonts w:ascii="GHEA Grapalat" w:hAnsi="GHEA Grapalat"/>
          <w:sz w:val="24"/>
          <w:szCs w:val="24"/>
        </w:rPr>
        <w:t>"-</w:t>
      </w:r>
      <w:r w:rsidR="006A2311">
        <w:rPr>
          <w:rFonts w:ascii="GHEA Grapalat" w:hAnsi="GHEA Grapalat"/>
          <w:sz w:val="24"/>
          <w:szCs w:val="24"/>
        </w:rPr>
        <w:t>о</w:t>
      </w:r>
      <w:r w:rsidRPr="009044F1">
        <w:rPr>
          <w:rFonts w:ascii="GHEA Grapalat" w:hAnsi="GHEA Grapalat"/>
          <w:sz w:val="24"/>
          <w:szCs w:val="24"/>
        </w:rPr>
        <w:t>й день в "</w:t>
      </w:r>
      <w:r w:rsidR="00602490" w:rsidRPr="00602490">
        <w:rPr>
          <w:rFonts w:ascii="GHEA Grapalat" w:hAnsi="GHEA Grapalat"/>
          <w:sz w:val="24"/>
          <w:szCs w:val="24"/>
        </w:rPr>
        <w:t>1</w:t>
      </w:r>
      <w:r w:rsidR="00AD7BC1" w:rsidRPr="00AD7BC1">
        <w:rPr>
          <w:rFonts w:ascii="GHEA Grapalat" w:hAnsi="GHEA Grapalat"/>
          <w:sz w:val="24"/>
          <w:szCs w:val="24"/>
        </w:rPr>
        <w:t>6</w:t>
      </w:r>
      <w:r w:rsidR="006A2311">
        <w:rPr>
          <w:rFonts w:ascii="GHEA Grapalat" w:hAnsi="GHEA Grapalat"/>
          <w:sz w:val="24"/>
          <w:szCs w:val="24"/>
        </w:rPr>
        <w:t>:</w:t>
      </w:r>
      <w:r w:rsidR="009053F2">
        <w:rPr>
          <w:rFonts w:ascii="GHEA Grapalat" w:hAnsi="GHEA Grapalat"/>
          <w:sz w:val="24"/>
          <w:szCs w:val="24"/>
        </w:rPr>
        <w:t>0</w:t>
      </w:r>
      <w:r w:rsidR="006A2311">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A2311" w:rsidRPr="006A2311" w:rsidRDefault="00FD2748" w:rsidP="006A2311">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6A2311">
        <w:rPr>
          <w:rFonts w:ascii="GHEA Grapalat" w:hAnsi="GHEA Grapalat"/>
          <w:i w:val="0"/>
          <w:sz w:val="24"/>
          <w:szCs w:val="24"/>
        </w:rPr>
        <w:t xml:space="preserve">Если предлагаемые цены представлены в двух или более валютах, они сопоставляются с </w:t>
      </w:r>
      <w:proofErr w:type="spellStart"/>
      <w:r w:rsidR="006A2311" w:rsidRPr="006A2311">
        <w:rPr>
          <w:rFonts w:ascii="GHEA Grapalat" w:hAnsi="GHEA Grapalat"/>
          <w:i w:val="0"/>
          <w:sz w:val="24"/>
          <w:szCs w:val="24"/>
        </w:rPr>
        <w:t>драмом</w:t>
      </w:r>
      <w:proofErr w:type="spellEnd"/>
      <w:r w:rsidR="006A2311" w:rsidRPr="006A2311">
        <w:rPr>
          <w:rFonts w:ascii="GHEA Grapalat" w:hAnsi="GHEA Grapalat"/>
          <w:i w:val="0"/>
          <w:sz w:val="24"/>
          <w:szCs w:val="24"/>
        </w:rPr>
        <w:t xml:space="preserve"> Республики Армения по курсу по курсу, установленному ЦБ РА на день и время заседания по вскрытию заявок.</w:t>
      </w:r>
    </w:p>
    <w:p w:rsidR="009B6D58" w:rsidRPr="0050500B" w:rsidRDefault="00FD2748" w:rsidP="0050500B">
      <w:pPr>
        <w:pStyle w:val="a3"/>
        <w:widowControl w:val="0"/>
        <w:tabs>
          <w:tab w:val="left" w:pos="1134"/>
        </w:tabs>
        <w:spacing w:after="160" w:line="240" w:lineRule="auto"/>
        <w:ind w:firstLine="567"/>
        <w:rPr>
          <w:rFonts w:ascii="GHEA Grapalat" w:hAnsi="GHEA Grapalat"/>
          <w:i w:val="0"/>
          <w:sz w:val="24"/>
          <w:szCs w:val="24"/>
        </w:rPr>
      </w:pPr>
      <w:r w:rsidRPr="006A2311">
        <w:rPr>
          <w:rFonts w:ascii="GHEA Grapalat" w:hAnsi="GHEA Grapalat"/>
          <w:i w:val="0"/>
          <w:sz w:val="24"/>
          <w:szCs w:val="24"/>
        </w:rPr>
        <w:t>8.</w:t>
      </w:r>
      <w:r w:rsidR="001E1D4C" w:rsidRPr="006A2311">
        <w:rPr>
          <w:rFonts w:ascii="GHEA Grapalat" w:hAnsi="GHEA Grapalat"/>
          <w:i w:val="0"/>
          <w:sz w:val="24"/>
          <w:szCs w:val="24"/>
        </w:rPr>
        <w:t>5</w:t>
      </w:r>
      <w:r w:rsidRPr="006A2311">
        <w:rPr>
          <w:rFonts w:ascii="GHEA Grapalat" w:hAnsi="GHEA Grapalat"/>
          <w:i w:val="0"/>
          <w:sz w:val="24"/>
          <w:szCs w:val="24"/>
        </w:rPr>
        <w:t>.</w:t>
      </w:r>
      <w:r w:rsidR="00644850" w:rsidRPr="006A2311">
        <w:rPr>
          <w:rFonts w:ascii="GHEA Grapalat" w:hAnsi="GHEA Grapalat"/>
          <w:i w:val="0"/>
          <w:sz w:val="24"/>
          <w:szCs w:val="24"/>
        </w:rPr>
        <w:tab/>
      </w:r>
      <w:r w:rsidRPr="006A2311">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6A2311">
        <w:rPr>
          <w:rFonts w:ascii="GHEA Grapalat" w:hAnsi="GHEA Grapalat"/>
          <w:i w:val="0"/>
          <w:sz w:val="24"/>
          <w:szCs w:val="24"/>
        </w:rPr>
        <w:t>отобранного или непризнанных таковыми участников</w:t>
      </w:r>
      <w:r w:rsidRPr="006A2311">
        <w:rPr>
          <w:rFonts w:ascii="GHEA Grapalat" w:hAnsi="GHEA Grapalat"/>
          <w:i w:val="0"/>
          <w:sz w:val="24"/>
          <w:szCs w:val="24"/>
        </w:rPr>
        <w:t xml:space="preserve">. </w:t>
      </w:r>
      <w:r w:rsidR="002F2045" w:rsidRPr="006A2311">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A2311">
        <w:rPr>
          <w:rFonts w:ascii="GHEA Grapalat" w:hAnsi="GHEA Grapalat"/>
          <w:i w:val="0"/>
          <w:sz w:val="24"/>
          <w:szCs w:val="24"/>
        </w:rPr>
        <w:t>.</w:t>
      </w:r>
      <w:r w:rsidR="0050500B">
        <w:rPr>
          <w:rFonts w:ascii="GHEA Grapalat" w:hAnsi="GHEA Grapalat"/>
          <w:i w:val="0"/>
          <w:sz w:val="24"/>
          <w:szCs w:val="24"/>
        </w:rPr>
        <w:t xml:space="preserve"> </w:t>
      </w:r>
      <w:r w:rsidRPr="0050500B">
        <w:rPr>
          <w:rFonts w:ascii="GHEA Grapalat" w:hAnsi="GHEA Grapalat"/>
          <w:i w:val="0"/>
          <w:sz w:val="24"/>
          <w:szCs w:val="24"/>
        </w:rPr>
        <w:t>При равенстве предложенных наименьших цен</w:t>
      </w:r>
      <w:r w:rsidR="00186559" w:rsidRPr="0050500B">
        <w:rPr>
          <w:rFonts w:ascii="GHEA Grapalat" w:hAnsi="GHEA Grapalat"/>
          <w:i w:val="0"/>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6A2311"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w:t>
      </w:r>
      <w:r w:rsidRPr="006A2311">
        <w:rPr>
          <w:rFonts w:ascii="GHEA Grapalat" w:hAnsi="GHEA Grapalat"/>
        </w:rPr>
        <w:t>к;</w:t>
      </w:r>
    </w:p>
    <w:p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w:t>
      </w:r>
      <w:r w:rsidR="00C20AD3" w:rsidRPr="00637CD2">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bookmarkStart w:id="8" w:name="_GoBack"/>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bookmarkEnd w:id="8"/>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6A2311">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F0D91" w:rsidRDefault="009F0D91" w:rsidP="009F0D91">
      <w:pPr>
        <w:rPr>
          <w:rFonts w:ascii="GHEA Grapalat" w:hAnsi="GHEA Grapalat"/>
          <w:b/>
        </w:rPr>
      </w:pPr>
    </w:p>
    <w:p w:rsidR="000313A6" w:rsidRDefault="00AA0AD8" w:rsidP="009F0D91">
      <w:pPr>
        <w:jc w:val="center"/>
        <w:rPr>
          <w:rFonts w:ascii="GHEA Grapalat" w:hAnsi="GHEA Grapalat"/>
          <w:b/>
        </w:rPr>
      </w:pPr>
      <w:r w:rsidRPr="009044F1">
        <w:rPr>
          <w:rFonts w:ascii="GHEA Grapalat" w:hAnsi="GHEA Grapalat"/>
          <w:b/>
        </w:rPr>
        <w:t>9. ЗАКЛЮЧЕНИЕ ДОГОВОРА</w:t>
      </w:r>
    </w:p>
    <w:p w:rsidR="009F0D91" w:rsidRPr="004C4FF3" w:rsidRDefault="009F0D91" w:rsidP="009F0D91">
      <w:pPr>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w:t>
      </w:r>
      <w:r w:rsidRPr="009044F1">
        <w:rPr>
          <w:rFonts w:ascii="GHEA Grapalat" w:hAnsi="GHEA Grapalat"/>
        </w:rPr>
        <w:lastRenderedPageBreak/>
        <w:t xml:space="preserve">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Pr="009044F1">
        <w:rPr>
          <w:rFonts w:ascii="GHEA Grapalat" w:hAnsi="GHEA Grapalat"/>
        </w:rPr>
        <w:t>.</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 xml:space="preserve">с учетом требований абзаца «в» подпункта 1 пункта 32 </w:t>
      </w:r>
      <w:r w:rsidR="008A4985">
        <w:rPr>
          <w:rFonts w:ascii="GHEA Grapalat" w:hAnsi="GHEA Grapalat" w:cs="Sylfaen"/>
        </w:rPr>
        <w:lastRenderedPageBreak/>
        <w:t>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A63AC" w:rsidRPr="00CA63AC" w:rsidRDefault="00030D40" w:rsidP="00DA0D2B">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CA63AC" w:rsidRPr="00CA63AC">
        <w:rPr>
          <w:rFonts w:ascii="GHEA Grapalat" w:hAnsi="GHEA Grapalat"/>
        </w:rPr>
        <w:t>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CA63AC" w:rsidRPr="00CA63AC">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lastRenderedPageBreak/>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172D7" w:rsidRPr="009044F1" w:rsidRDefault="00B172D7" w:rsidP="00B172D7">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B172D7" w:rsidRDefault="00B172D7" w:rsidP="00B172D7">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w:t>
      </w:r>
      <w:r>
        <w:rPr>
          <w:rFonts w:ascii="GHEA Grapalat" w:hAnsi="GHEA Grapalat"/>
        </w:rPr>
        <w:t>6</w:t>
      </w:r>
      <w:r w:rsidRPr="0074650E">
        <w:rPr>
          <w:rFonts w:ascii="GHEA Grapalat" w:hAnsi="GHEA Grapalat"/>
        </w:rPr>
        <w:t xml:space="preserve">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 xml:space="preserve">или Министерством Финансов </w:t>
      </w:r>
      <w:proofErr w:type="gramStart"/>
      <w:r w:rsidRPr="00C87B61">
        <w:rPr>
          <w:rFonts w:ascii="GHEA Grapalat" w:hAnsi="GHEA Grapalat"/>
        </w:rPr>
        <w:t>РА</w:t>
      </w:r>
      <w:r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B172D7" w:rsidRPr="00C87B6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ab/>
      </w:r>
      <w:r w:rsidRPr="00C87B61">
        <w:rPr>
          <w:rFonts w:ascii="GHEA Grapalat" w:hAnsi="GHEA Grapalat"/>
        </w:rPr>
        <w:t>10.</w:t>
      </w:r>
      <w:r>
        <w:rPr>
          <w:rFonts w:ascii="GHEA Grapalat" w:hAnsi="GHEA Grapalat"/>
        </w:rPr>
        <w:t>7</w:t>
      </w:r>
      <w:r w:rsidRPr="00C87B61">
        <w:rPr>
          <w:rFonts w:ascii="GHEA Grapalat" w:hAnsi="GHEA Grapalat"/>
        </w:rPr>
        <w:t xml:space="preserve">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w:t>
      </w:r>
      <w:proofErr w:type="gramStart"/>
      <w:r w:rsidRPr="00C87B61">
        <w:rPr>
          <w:rFonts w:ascii="GHEA Grapalat" w:hAnsi="GHEA Grapalat"/>
        </w:rPr>
        <w:t>возникновения основания возврата обеспечения</w:t>
      </w:r>
      <w:proofErr w:type="gramEnd"/>
      <w:r w:rsidRPr="00C87B61">
        <w:rPr>
          <w:rFonts w:ascii="GHEA Grapalat" w:hAnsi="GHEA Grapalat"/>
        </w:rPr>
        <w:t xml:space="preserve"> уведомляет:</w:t>
      </w:r>
    </w:p>
    <w:p w:rsidR="00B172D7" w:rsidRPr="00C87B6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B172D7" w:rsidRPr="00C87B61"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B172D7" w:rsidRPr="00B2678A"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CA63AC" w:rsidRDefault="003E194D" w:rsidP="00CA63AC">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CA63AC">
      <w:pPr>
        <w:widowControl w:val="0"/>
        <w:tabs>
          <w:tab w:val="left" w:pos="1134"/>
        </w:tabs>
        <w:spacing w:after="160"/>
        <w:ind w:firstLine="567"/>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A63AC" w:rsidRPr="00CA63AC" w:rsidRDefault="00096865" w:rsidP="00CA63AC">
      <w:pPr>
        <w:widowControl w:val="0"/>
        <w:tabs>
          <w:tab w:val="left" w:pos="1134"/>
        </w:tabs>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CA63AC" w:rsidRPr="00CA63AC">
        <w:rPr>
          <w:rFonts w:ascii="GHEA Grapalat" w:hAnsi="GHEA Grapalat"/>
        </w:rPr>
        <w:t xml:space="preserve">При этом процедура закупки </w:t>
      </w:r>
      <w:r w:rsidR="00CA63AC" w:rsidRPr="00CA63AC">
        <w:rPr>
          <w:rFonts w:ascii="GHEA Grapalat" w:hAnsi="GHEA Grapalat"/>
        </w:rPr>
        <w:lastRenderedPageBreak/>
        <w:t>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CA63AC"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lastRenderedPageBreak/>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A63AC">
      <w:pPr>
        <w:ind w:firstLine="708"/>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A63AC">
      <w:pPr>
        <w:ind w:firstLine="708"/>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A63AC">
      <w:pPr>
        <w:ind w:firstLine="708"/>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CA63AC" w:rsidRPr="00CA63AC" w:rsidRDefault="00CA63AC" w:rsidP="00CA63AC">
      <w:pPr>
        <w:widowControl w:val="0"/>
        <w:jc w:val="center"/>
        <w:rPr>
          <w:rFonts w:ascii="GHEA Grapalat" w:hAnsi="GHEA Grapalat"/>
          <w:b/>
        </w:rPr>
      </w:pPr>
      <w:r w:rsidRPr="00CA63AC">
        <w:rPr>
          <w:rFonts w:ascii="GHEA Grapalat" w:hAnsi="GHEA Grapalat"/>
          <w:b/>
        </w:rPr>
        <w:lastRenderedPageBreak/>
        <w:t>ЧАСТЬ II</w:t>
      </w:r>
    </w:p>
    <w:p w:rsidR="00CA63AC" w:rsidRPr="00CA63AC" w:rsidRDefault="00CA63AC" w:rsidP="00CA63AC">
      <w:pPr>
        <w:widowControl w:val="0"/>
        <w:jc w:val="center"/>
        <w:rPr>
          <w:rFonts w:ascii="GHEA Grapalat" w:hAnsi="GHEA Grapalat"/>
        </w:rPr>
      </w:pPr>
      <w:r w:rsidRPr="00CA63AC">
        <w:rPr>
          <w:rFonts w:ascii="GHEA Grapalat" w:hAnsi="GHEA Grapalat"/>
          <w:b/>
        </w:rPr>
        <w:t xml:space="preserve">ИНСТРУКЦИЯ ПО СОСТАВЛЕНИЮ </w:t>
      </w:r>
      <w:r w:rsidRPr="00CA63AC">
        <w:rPr>
          <w:rFonts w:ascii="GHEA Grapalat" w:hAnsi="GHEA Grapalat"/>
          <w:b/>
        </w:rPr>
        <w:br/>
        <w:t>ЗАЯВКИ НА ЗАПРОС O КОТИРОВKE ЦЕН</w:t>
      </w:r>
      <w:r w:rsidRPr="00CA63AC">
        <w:rPr>
          <w:rFonts w:ascii="GHEA Grapalat" w:hAnsi="GHEA Grapalat"/>
        </w:rPr>
        <w:t xml:space="preserve">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w:t>
      </w:r>
      <w:r w:rsidRPr="00CA63AC">
        <w:rPr>
          <w:rFonts w:ascii="GHEA Grapalat" w:hAnsi="GHEA Grapalat"/>
          <w:b/>
        </w:rPr>
        <w:t>Приложению №1</w:t>
      </w:r>
      <w:r w:rsidRPr="009044F1">
        <w:rPr>
          <w:rFonts w:ascii="GHEA Grapalat" w:hAnsi="GHEA Grapalat"/>
        </w:rPr>
        <w:t>;</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r w:rsidRPr="00CA63AC">
        <w:rPr>
          <w:rFonts w:ascii="GHEA Grapalat" w:hAnsi="GHEA Grapalat"/>
          <w:b/>
        </w:rPr>
        <w:t xml:space="preserve">Приложению </w:t>
      </w:r>
      <w:r w:rsidRPr="00CA63AC">
        <w:rPr>
          <w:rFonts w:ascii="GHEA Grapalat" w:hAnsi="GHEA Grapalat"/>
          <w:b/>
          <w:lang w:val="en-US"/>
        </w:rPr>
        <w:t>N</w:t>
      </w:r>
      <w:r w:rsidRPr="00CA63AC">
        <w:rPr>
          <w:rFonts w:ascii="GHEA Grapalat" w:hAnsi="GHEA Grapalat"/>
          <w:b/>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CA63AC" w:rsidRPr="004C4FF3">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согласно </w:t>
      </w:r>
      <w:r w:rsidRPr="004E38AF">
        <w:rPr>
          <w:rFonts w:ascii="GHEA Grapalat" w:hAnsi="GHEA Grapalat"/>
          <w:b/>
        </w:rPr>
        <w:t>Приложению №</w:t>
      </w:r>
      <w:r w:rsidR="00385C27" w:rsidRPr="004E38AF">
        <w:rPr>
          <w:rFonts w:ascii="GHEA Grapalat" w:hAnsi="GHEA Grapalat"/>
          <w:b/>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A63AC">
        <w:rPr>
          <w:rFonts w:ascii="GHEA Grapalat" w:hAnsi="GHEA Grapalat"/>
        </w:rPr>
        <w:t>одном</w:t>
      </w:r>
      <w:r w:rsidRPr="002658C9">
        <w:rPr>
          <w:rFonts w:ascii="GHEA Grapalat" w:hAnsi="GHEA Grapalat"/>
        </w:rPr>
        <w:t xml:space="preserve"> экземпляр</w:t>
      </w:r>
      <w:r w:rsidR="00CA63AC">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B172D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B172D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Pr="00F677F1" w:rsidRDefault="00CA63AC"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sidRP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sidRP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75213">
        <w:rPr>
          <w:rFonts w:ascii="GHEA Grapalat" w:hAnsi="GHEA Grapalat"/>
          <w:color w:val="auto"/>
          <w:sz w:val="24"/>
          <w:szCs w:val="24"/>
        </w:rPr>
        <w:t>котировке цен</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2912A0"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sidRPr="002912A0">
        <w:rPr>
          <w:rFonts w:ascii="GHEA Grapalat" w:hAnsi="GHEA Grapalat"/>
        </w:rPr>
        <w:t>"</w:t>
      </w:r>
      <w:r w:rsidR="002912A0" w:rsidRPr="002912A0">
        <w:rPr>
          <w:rFonts w:ascii="GHEA Grapalat" w:hAnsi="GHEA Grapalat"/>
          <w:lang w:val="hy-AM"/>
        </w:rPr>
        <w:t>ԳՀԱՊՁԲ-202</w:t>
      </w:r>
      <w:r w:rsidR="00475213">
        <w:rPr>
          <w:rFonts w:ascii="GHEA Grapalat" w:hAnsi="GHEA Grapalat"/>
        </w:rPr>
        <w:t>4</w:t>
      </w:r>
      <w:r w:rsidR="002912A0" w:rsidRPr="002912A0">
        <w:rPr>
          <w:rFonts w:ascii="GHEA Grapalat" w:hAnsi="GHEA Grapalat"/>
        </w:rPr>
        <w:t>/</w:t>
      </w:r>
      <w:r w:rsidR="00973105">
        <w:rPr>
          <w:rFonts w:ascii="GHEA Grapalat" w:hAnsi="GHEA Grapalat"/>
        </w:rPr>
        <w:t>1</w:t>
      </w:r>
      <w:r w:rsidR="002912A0" w:rsidRPr="002912A0">
        <w:rPr>
          <w:rFonts w:ascii="GHEA Grapalat" w:hAnsi="GHEA Grapalat"/>
          <w:lang w:val="hy-AM"/>
        </w:rPr>
        <w:t>-</w:t>
      </w:r>
      <w:r w:rsidR="00475213">
        <w:rPr>
          <w:rFonts w:ascii="GHEA Grapalat" w:hAnsi="GHEA Grapalat"/>
        </w:rPr>
        <w:t>1</w:t>
      </w:r>
      <w:r w:rsidR="002912A0" w:rsidRPr="002912A0">
        <w:rPr>
          <w:rFonts w:ascii="GHEA Grapalat" w:hAnsi="GHEA Grapalat"/>
          <w:lang w:val="hy-AM"/>
        </w:rPr>
        <w:t>-ԴԲԳԳԿ</w:t>
      </w:r>
      <w:r w:rsidR="006132ED" w:rsidRPr="002912A0">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1329DF" w:rsidP="00B46D58">
      <w:pPr>
        <w:spacing w:after="160"/>
        <w:jc w:val="both"/>
        <w:rPr>
          <w:rFonts w:ascii="GHEA Grapalat" w:hAnsi="GHEA Grapalat"/>
        </w:rPr>
      </w:pPr>
      <w:r>
        <w:rPr>
          <w:rFonts w:ascii="GHEA Grapalat" w:hAnsi="GHEA Grapalat"/>
        </w:rPr>
        <w:t>котировке цен</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2912A0" w:rsidRDefault="009E1F0A" w:rsidP="002912A0">
      <w:pPr>
        <w:jc w:val="both"/>
        <w:rPr>
          <w:rFonts w:ascii="GHEA Grapalat" w:hAnsi="GHEA Grapalat" w:cs="Sylfaen"/>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proofErr w:type="spellStart"/>
      <w:r w:rsidR="002E5691">
        <w:rPr>
          <w:rFonts w:ascii="GHEA Grapalat" w:hAnsi="GHEA Grapalat"/>
        </w:rPr>
        <w:t>котиривку</w:t>
      </w:r>
      <w:proofErr w:type="spellEnd"/>
      <w:r w:rsidR="002E5691">
        <w:rPr>
          <w:rFonts w:ascii="GHEA Grapalat" w:hAnsi="GHEA Grapalat"/>
        </w:rPr>
        <w:t xml:space="preserve"> цен</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912A0" w:rsidRPr="002912A0">
        <w:rPr>
          <w:rFonts w:ascii="GHEA Grapalat" w:hAnsi="GHEA Grapalat"/>
        </w:rPr>
        <w:t>"</w:t>
      </w:r>
      <w:r w:rsidR="002912A0" w:rsidRPr="002912A0">
        <w:rPr>
          <w:rFonts w:ascii="GHEA Grapalat" w:hAnsi="GHEA Grapalat"/>
          <w:lang w:val="hy-AM"/>
        </w:rPr>
        <w:t>ԳՀԱՊՁԲ-202</w:t>
      </w:r>
      <w:r w:rsidR="00475213">
        <w:rPr>
          <w:rFonts w:ascii="GHEA Grapalat" w:hAnsi="GHEA Grapalat"/>
        </w:rPr>
        <w:t>4</w:t>
      </w:r>
      <w:r w:rsidR="002912A0" w:rsidRPr="002912A0">
        <w:rPr>
          <w:rFonts w:ascii="GHEA Grapalat" w:hAnsi="GHEA Grapalat"/>
        </w:rPr>
        <w:t>/</w:t>
      </w:r>
      <w:r w:rsidR="00973105">
        <w:rPr>
          <w:rFonts w:ascii="GHEA Grapalat" w:hAnsi="GHEA Grapalat"/>
        </w:rPr>
        <w:t>1</w:t>
      </w:r>
      <w:r w:rsidR="002912A0" w:rsidRPr="002912A0">
        <w:rPr>
          <w:rFonts w:ascii="GHEA Grapalat" w:hAnsi="GHEA Grapalat"/>
          <w:lang w:val="hy-AM"/>
        </w:rPr>
        <w:t>-</w:t>
      </w:r>
      <w:r w:rsidR="00475213">
        <w:rPr>
          <w:rFonts w:ascii="GHEA Grapalat" w:hAnsi="GHEA Grapalat"/>
        </w:rPr>
        <w:t>1</w:t>
      </w:r>
      <w:r w:rsidR="002912A0" w:rsidRPr="002912A0">
        <w:rPr>
          <w:rFonts w:ascii="GHEA Grapalat" w:hAnsi="GHEA Grapalat"/>
          <w:lang w:val="hy-AM"/>
        </w:rPr>
        <w:t>-ԴԲԳԳԿ</w:t>
      </w:r>
      <w:r w:rsidR="002912A0" w:rsidRPr="002912A0">
        <w:rPr>
          <w:rFonts w:ascii="GHEA Grapalat" w:hAnsi="GHEA Grapalat"/>
        </w:rPr>
        <w:t>"</w:t>
      </w:r>
      <w:r w:rsidR="002912A0">
        <w:rPr>
          <w:rFonts w:ascii="GHEA Grapalat" w:hAnsi="GHEA Grapalat" w:cs="Sylfaen"/>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1329DF">
        <w:rPr>
          <w:rFonts w:ascii="GHEA Grapalat" w:hAnsi="GHEA Grapalat"/>
        </w:rPr>
        <w:t>котировке цен</w:t>
      </w:r>
      <w:r w:rsidR="00305944" w:rsidRPr="00AF791F">
        <w:rPr>
          <w:rFonts w:ascii="GHEA Grapalat" w:hAnsi="GHEA Grapalat"/>
        </w:rPr>
        <w:t xml:space="preserve"> </w:t>
      </w:r>
      <w:r w:rsidRPr="00AF791F">
        <w:rPr>
          <w:rFonts w:ascii="GHEA Grapalat" w:hAnsi="GHEA Grapalat"/>
        </w:rPr>
        <w:t xml:space="preserve">под кодом </w:t>
      </w:r>
      <w:r w:rsidR="002912A0" w:rsidRPr="002912A0">
        <w:rPr>
          <w:rFonts w:ascii="GHEA Grapalat" w:hAnsi="GHEA Grapalat"/>
        </w:rPr>
        <w:t>"</w:t>
      </w:r>
      <w:r w:rsidR="002912A0" w:rsidRPr="002912A0">
        <w:rPr>
          <w:rFonts w:ascii="GHEA Grapalat" w:hAnsi="GHEA Grapalat"/>
          <w:lang w:val="hy-AM"/>
        </w:rPr>
        <w:t>ԳՀԱՊՁԲ-202</w:t>
      </w:r>
      <w:r w:rsidR="00475213">
        <w:rPr>
          <w:rFonts w:ascii="GHEA Grapalat" w:hAnsi="GHEA Grapalat"/>
        </w:rPr>
        <w:t>4</w:t>
      </w:r>
      <w:r w:rsidR="002912A0" w:rsidRPr="002912A0">
        <w:rPr>
          <w:rFonts w:ascii="GHEA Grapalat" w:hAnsi="GHEA Grapalat"/>
        </w:rPr>
        <w:t>/</w:t>
      </w:r>
      <w:r w:rsidR="00973105">
        <w:rPr>
          <w:rFonts w:ascii="GHEA Grapalat" w:hAnsi="GHEA Grapalat"/>
        </w:rPr>
        <w:t>1</w:t>
      </w:r>
      <w:r w:rsidR="002912A0" w:rsidRPr="002912A0">
        <w:rPr>
          <w:rFonts w:ascii="GHEA Grapalat" w:hAnsi="GHEA Grapalat"/>
          <w:lang w:val="hy-AM"/>
        </w:rPr>
        <w:t>-</w:t>
      </w:r>
      <w:r w:rsidR="00475213">
        <w:rPr>
          <w:rFonts w:ascii="GHEA Grapalat" w:hAnsi="GHEA Grapalat"/>
        </w:rPr>
        <w:t>1</w:t>
      </w:r>
      <w:r w:rsidR="002912A0" w:rsidRPr="002912A0">
        <w:rPr>
          <w:rFonts w:ascii="GHEA Grapalat" w:hAnsi="GHEA Grapalat"/>
          <w:lang w:val="hy-AM"/>
        </w:rPr>
        <w:t>-ԴԲԳԳԿ</w:t>
      </w:r>
      <w:r w:rsidR="002912A0" w:rsidRPr="002912A0">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42E8B">
        <w:rPr>
          <w:rFonts w:ascii="GHEA Grapalat" w:hAnsi="GHEA Grapalat"/>
        </w:rPr>
        <w:t>котировку цен</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t>Приложение № 1</w:t>
      </w:r>
      <w:r>
        <w:rPr>
          <w:rFonts w:ascii="GHEA Grapalat" w:hAnsi="GHEA Grapalat"/>
          <w:b/>
          <w:sz w:val="24"/>
          <w:szCs w:val="24"/>
        </w:rPr>
        <w:t>.</w:t>
      </w:r>
      <w:r w:rsidR="0001096A">
        <w:rPr>
          <w:rFonts w:ascii="GHEA Grapalat" w:hAnsi="GHEA Grapalat"/>
          <w:b/>
          <w:sz w:val="24"/>
          <w:szCs w:val="24"/>
        </w:rPr>
        <w:t>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1329DF">
        <w:rPr>
          <w:rFonts w:ascii="GHEA Grapalat" w:hAnsi="GHEA Grapalat"/>
        </w:rPr>
        <w:t>котировке цен</w:t>
      </w:r>
      <w:r w:rsidRPr="009044F1">
        <w:rPr>
          <w:rFonts w:ascii="GHEA Grapalat" w:hAnsi="GHEA Grapalat"/>
        </w:rPr>
        <w:t xml:space="preserve"> под кодом </w:t>
      </w:r>
      <w:r>
        <w:rPr>
          <w:rFonts w:ascii="GHEA Grapalat" w:hAnsi="GHEA Grapalat"/>
        </w:rPr>
        <w:t>"</w:t>
      </w:r>
      <w:r w:rsidR="0001096A" w:rsidRPr="002912A0">
        <w:rPr>
          <w:rFonts w:ascii="GHEA Grapalat" w:hAnsi="GHEA Grapalat"/>
          <w:b/>
          <w:lang w:val="hy-AM"/>
        </w:rPr>
        <w:t>ԳՀԱՊՁԲ-202</w:t>
      </w:r>
      <w:r w:rsidR="00475213">
        <w:rPr>
          <w:rFonts w:ascii="GHEA Grapalat" w:hAnsi="GHEA Grapalat"/>
          <w:b/>
        </w:rPr>
        <w:t>4</w:t>
      </w:r>
      <w:r w:rsidR="0001096A" w:rsidRPr="002912A0">
        <w:rPr>
          <w:rFonts w:ascii="GHEA Grapalat" w:hAnsi="GHEA Grapalat"/>
          <w:b/>
        </w:rPr>
        <w:t>/</w:t>
      </w:r>
      <w:r w:rsidR="00973105">
        <w:rPr>
          <w:rFonts w:ascii="GHEA Grapalat" w:hAnsi="GHEA Grapalat"/>
          <w:b/>
        </w:rPr>
        <w:t>1</w:t>
      </w:r>
      <w:r w:rsidR="0001096A" w:rsidRPr="002912A0">
        <w:rPr>
          <w:rFonts w:ascii="GHEA Grapalat" w:hAnsi="GHEA Grapalat"/>
          <w:b/>
          <w:lang w:val="hy-AM"/>
        </w:rPr>
        <w:t>-</w:t>
      </w:r>
      <w:r w:rsidR="00475213">
        <w:rPr>
          <w:rFonts w:ascii="GHEA Grapalat" w:hAnsi="GHEA Grapalat"/>
          <w:b/>
        </w:rPr>
        <w:t>1</w:t>
      </w:r>
      <w:r w:rsidR="0001096A" w:rsidRPr="002912A0">
        <w:rPr>
          <w:rFonts w:ascii="GHEA Grapalat" w:hAnsi="GHEA Grapalat"/>
          <w:b/>
          <w:lang w:val="hy-AM"/>
        </w:rPr>
        <w:t>-ԴԲԳԳԿ</w:t>
      </w:r>
      <w:r>
        <w:rPr>
          <w:rFonts w:ascii="GHEA Grapalat" w:hAnsi="GHEA Grapalat"/>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1624"/>
        <w:gridCol w:w="2268"/>
        <w:gridCol w:w="4358"/>
      </w:tblGrid>
      <w:tr w:rsidR="00D043C1" w:rsidRPr="00206AF8" w:rsidTr="00C73B9F">
        <w:tc>
          <w:tcPr>
            <w:tcW w:w="1036"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50"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172D7" w:rsidRPr="00206AF8" w:rsidTr="00B172D7">
        <w:trPr>
          <w:trHeight w:val="442"/>
        </w:trPr>
        <w:tc>
          <w:tcPr>
            <w:tcW w:w="1036" w:type="dxa"/>
            <w:vMerge/>
            <w:vAlign w:val="center"/>
          </w:tcPr>
          <w:p w:rsidR="00B172D7" w:rsidRPr="00206AF8" w:rsidRDefault="00B172D7" w:rsidP="00FF3F2A">
            <w:pPr>
              <w:widowControl w:val="0"/>
              <w:jc w:val="center"/>
              <w:rPr>
                <w:rFonts w:ascii="GHEA Grapalat" w:hAnsi="GHEA Grapalat"/>
                <w:b/>
                <w:bCs/>
                <w:sz w:val="20"/>
                <w:szCs w:val="20"/>
              </w:rPr>
            </w:pPr>
          </w:p>
        </w:tc>
        <w:tc>
          <w:tcPr>
            <w:tcW w:w="1624" w:type="dxa"/>
            <w:vAlign w:val="center"/>
          </w:tcPr>
          <w:p w:rsidR="00B172D7" w:rsidRPr="007809BA" w:rsidRDefault="00475213" w:rsidP="009A3C00">
            <w:pPr>
              <w:widowControl w:val="0"/>
              <w:jc w:val="center"/>
              <w:rPr>
                <w:rFonts w:ascii="GHEA Grapalat" w:hAnsi="GHEA Grapalat"/>
                <w:b/>
                <w:bCs/>
                <w:sz w:val="20"/>
                <w:szCs w:val="20"/>
              </w:rPr>
            </w:pPr>
            <w:r>
              <w:rPr>
                <w:rFonts w:ascii="GHEA Grapalat" w:hAnsi="GHEA Grapalat"/>
                <w:b/>
                <w:bCs/>
                <w:sz w:val="20"/>
                <w:szCs w:val="20"/>
              </w:rPr>
              <w:t>товарный знак</w:t>
            </w:r>
            <w:r w:rsidR="007809BA">
              <w:rPr>
                <w:rFonts w:ascii="GHEA Grapalat" w:hAnsi="GHEA Grapalat"/>
                <w:b/>
                <w:bCs/>
                <w:sz w:val="20"/>
                <w:szCs w:val="20"/>
                <w:lang w:val="en-US"/>
              </w:rPr>
              <w:t xml:space="preserve"> </w:t>
            </w:r>
          </w:p>
        </w:tc>
        <w:tc>
          <w:tcPr>
            <w:tcW w:w="2268" w:type="dxa"/>
            <w:vAlign w:val="center"/>
          </w:tcPr>
          <w:p w:rsidR="00B172D7" w:rsidRPr="00BF7253" w:rsidRDefault="00B172D7" w:rsidP="00B172D7">
            <w:pPr>
              <w:widowControl w:val="0"/>
              <w:jc w:val="center"/>
              <w:rPr>
                <w:rFonts w:ascii="GHEA Grapalat" w:hAnsi="GHEA Grapalat"/>
                <w:b/>
                <w:bCs/>
                <w:sz w:val="20"/>
                <w:szCs w:val="20"/>
                <w:lang w:val="hy-AM"/>
              </w:rPr>
            </w:pPr>
            <w:r w:rsidRPr="00206AF8">
              <w:rPr>
                <w:rFonts w:ascii="GHEA Grapalat" w:hAnsi="GHEA Grapalat"/>
                <w:b/>
                <w:sz w:val="20"/>
                <w:szCs w:val="20"/>
              </w:rPr>
              <w:t>наименование производителя</w:t>
            </w:r>
            <w:r w:rsidR="00D04361">
              <w:rPr>
                <w:rFonts w:ascii="GHEA Grapalat" w:hAnsi="GHEA Grapalat"/>
                <w:b/>
                <w:sz w:val="20"/>
                <w:szCs w:val="20"/>
                <w:lang w:val="hy-AM"/>
              </w:rPr>
              <w:t xml:space="preserve"> </w:t>
            </w:r>
          </w:p>
        </w:tc>
        <w:tc>
          <w:tcPr>
            <w:tcW w:w="4358" w:type="dxa"/>
            <w:vAlign w:val="center"/>
          </w:tcPr>
          <w:p w:rsidR="00B172D7" w:rsidRPr="00206AF8" w:rsidRDefault="00B172D7"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172D7" w:rsidRPr="00206AF8" w:rsidTr="00B172D7">
        <w:tc>
          <w:tcPr>
            <w:tcW w:w="1036" w:type="dxa"/>
          </w:tcPr>
          <w:p w:rsidR="00B172D7" w:rsidRPr="00206AF8" w:rsidRDefault="00B172D7" w:rsidP="00FF3F2A">
            <w:pPr>
              <w:pStyle w:val="3"/>
              <w:keepNext w:val="0"/>
              <w:widowControl w:val="0"/>
              <w:spacing w:line="240" w:lineRule="auto"/>
              <w:jc w:val="left"/>
              <w:rPr>
                <w:rFonts w:ascii="GHEA Grapalat" w:hAnsi="GHEA Grapalat"/>
                <w:b/>
              </w:rPr>
            </w:pPr>
          </w:p>
        </w:tc>
        <w:tc>
          <w:tcPr>
            <w:tcW w:w="1624" w:type="dxa"/>
          </w:tcPr>
          <w:p w:rsidR="00B172D7" w:rsidRPr="00206AF8" w:rsidRDefault="00B172D7" w:rsidP="00FF3F2A">
            <w:pPr>
              <w:pStyle w:val="3"/>
              <w:keepNext w:val="0"/>
              <w:widowControl w:val="0"/>
              <w:spacing w:line="240" w:lineRule="auto"/>
              <w:jc w:val="left"/>
              <w:rPr>
                <w:rFonts w:ascii="GHEA Grapalat" w:hAnsi="GHEA Grapalat"/>
                <w:b/>
              </w:rPr>
            </w:pPr>
          </w:p>
        </w:tc>
        <w:tc>
          <w:tcPr>
            <w:tcW w:w="2268" w:type="dxa"/>
          </w:tcPr>
          <w:p w:rsidR="00B172D7" w:rsidRPr="00206AF8" w:rsidRDefault="00B172D7" w:rsidP="00FF3F2A">
            <w:pPr>
              <w:pStyle w:val="3"/>
              <w:keepNext w:val="0"/>
              <w:widowControl w:val="0"/>
              <w:spacing w:line="240" w:lineRule="auto"/>
              <w:jc w:val="left"/>
              <w:rPr>
                <w:rFonts w:ascii="GHEA Grapalat" w:hAnsi="GHEA Grapalat"/>
                <w:b/>
              </w:rPr>
            </w:pPr>
          </w:p>
        </w:tc>
        <w:tc>
          <w:tcPr>
            <w:tcW w:w="4358" w:type="dxa"/>
          </w:tcPr>
          <w:p w:rsidR="00B172D7" w:rsidRPr="00206AF8" w:rsidRDefault="00B172D7" w:rsidP="00FF3F2A">
            <w:pPr>
              <w:pStyle w:val="3"/>
              <w:keepNext w:val="0"/>
              <w:widowControl w:val="0"/>
              <w:spacing w:line="240" w:lineRule="auto"/>
              <w:jc w:val="left"/>
              <w:rPr>
                <w:rFonts w:ascii="GHEA Grapalat" w:hAnsi="GHEA Grapalat"/>
                <w:b/>
              </w:rPr>
            </w:pPr>
          </w:p>
        </w:tc>
      </w:tr>
      <w:tr w:rsidR="00B172D7" w:rsidRPr="00206AF8" w:rsidTr="00B172D7">
        <w:tc>
          <w:tcPr>
            <w:tcW w:w="1036" w:type="dxa"/>
          </w:tcPr>
          <w:p w:rsidR="00B172D7" w:rsidRPr="00206AF8" w:rsidRDefault="00B172D7" w:rsidP="00FF3F2A">
            <w:pPr>
              <w:pStyle w:val="3"/>
              <w:keepNext w:val="0"/>
              <w:widowControl w:val="0"/>
              <w:spacing w:line="240" w:lineRule="auto"/>
              <w:jc w:val="left"/>
              <w:rPr>
                <w:rFonts w:ascii="GHEA Grapalat" w:hAnsi="GHEA Grapalat"/>
                <w:b/>
              </w:rPr>
            </w:pPr>
          </w:p>
        </w:tc>
        <w:tc>
          <w:tcPr>
            <w:tcW w:w="1624" w:type="dxa"/>
          </w:tcPr>
          <w:p w:rsidR="00B172D7" w:rsidRPr="00206AF8" w:rsidRDefault="00B172D7" w:rsidP="00FF3F2A">
            <w:pPr>
              <w:pStyle w:val="3"/>
              <w:keepNext w:val="0"/>
              <w:widowControl w:val="0"/>
              <w:spacing w:line="240" w:lineRule="auto"/>
              <w:jc w:val="left"/>
              <w:rPr>
                <w:rFonts w:ascii="GHEA Grapalat" w:hAnsi="GHEA Grapalat"/>
                <w:b/>
              </w:rPr>
            </w:pPr>
          </w:p>
        </w:tc>
        <w:tc>
          <w:tcPr>
            <w:tcW w:w="2268" w:type="dxa"/>
          </w:tcPr>
          <w:p w:rsidR="00B172D7" w:rsidRPr="00206AF8" w:rsidRDefault="00B172D7" w:rsidP="00FF3F2A">
            <w:pPr>
              <w:pStyle w:val="3"/>
              <w:keepNext w:val="0"/>
              <w:widowControl w:val="0"/>
              <w:spacing w:line="240" w:lineRule="auto"/>
              <w:jc w:val="left"/>
              <w:rPr>
                <w:rFonts w:ascii="GHEA Grapalat" w:hAnsi="GHEA Grapalat"/>
                <w:b/>
              </w:rPr>
            </w:pPr>
          </w:p>
        </w:tc>
        <w:tc>
          <w:tcPr>
            <w:tcW w:w="4358" w:type="dxa"/>
          </w:tcPr>
          <w:p w:rsidR="00B172D7" w:rsidRPr="00206AF8" w:rsidRDefault="00B172D7" w:rsidP="00FF3F2A">
            <w:pPr>
              <w:pStyle w:val="3"/>
              <w:keepNext w:val="0"/>
              <w:widowControl w:val="0"/>
              <w:spacing w:line="240" w:lineRule="auto"/>
              <w:jc w:val="left"/>
              <w:rPr>
                <w:rFonts w:ascii="GHEA Grapalat" w:hAnsi="GHEA Grapalat"/>
                <w:b/>
              </w:rPr>
            </w:pPr>
          </w:p>
        </w:tc>
      </w:tr>
      <w:tr w:rsidR="00B172D7" w:rsidRPr="00206AF8" w:rsidTr="00B172D7">
        <w:tc>
          <w:tcPr>
            <w:tcW w:w="1036" w:type="dxa"/>
          </w:tcPr>
          <w:p w:rsidR="00B172D7" w:rsidRPr="00206AF8" w:rsidRDefault="00B172D7" w:rsidP="00FF3F2A">
            <w:pPr>
              <w:pStyle w:val="3"/>
              <w:keepNext w:val="0"/>
              <w:widowControl w:val="0"/>
              <w:spacing w:line="240" w:lineRule="auto"/>
              <w:jc w:val="left"/>
              <w:rPr>
                <w:rFonts w:ascii="GHEA Grapalat" w:hAnsi="GHEA Grapalat"/>
                <w:b/>
              </w:rPr>
            </w:pPr>
          </w:p>
        </w:tc>
        <w:tc>
          <w:tcPr>
            <w:tcW w:w="1624" w:type="dxa"/>
          </w:tcPr>
          <w:p w:rsidR="00B172D7" w:rsidRPr="00206AF8" w:rsidRDefault="00B172D7" w:rsidP="00FF3F2A">
            <w:pPr>
              <w:pStyle w:val="3"/>
              <w:keepNext w:val="0"/>
              <w:widowControl w:val="0"/>
              <w:spacing w:line="240" w:lineRule="auto"/>
              <w:jc w:val="left"/>
              <w:rPr>
                <w:rFonts w:ascii="GHEA Grapalat" w:hAnsi="GHEA Grapalat"/>
                <w:b/>
              </w:rPr>
            </w:pPr>
          </w:p>
        </w:tc>
        <w:tc>
          <w:tcPr>
            <w:tcW w:w="2268" w:type="dxa"/>
          </w:tcPr>
          <w:p w:rsidR="00B172D7" w:rsidRPr="00206AF8" w:rsidRDefault="00B172D7" w:rsidP="00FF3F2A">
            <w:pPr>
              <w:pStyle w:val="3"/>
              <w:keepNext w:val="0"/>
              <w:widowControl w:val="0"/>
              <w:spacing w:line="240" w:lineRule="auto"/>
              <w:jc w:val="left"/>
              <w:rPr>
                <w:rFonts w:ascii="GHEA Grapalat" w:hAnsi="GHEA Grapalat"/>
                <w:b/>
              </w:rPr>
            </w:pPr>
          </w:p>
        </w:tc>
        <w:tc>
          <w:tcPr>
            <w:tcW w:w="4358" w:type="dxa"/>
          </w:tcPr>
          <w:p w:rsidR="00B172D7" w:rsidRPr="00206AF8" w:rsidRDefault="00B172D7"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r>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053F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9053F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053F2"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9053F2"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9053F2"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9053F2"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1096A" w:rsidRPr="002912A0" w:rsidRDefault="00AF0EF7" w:rsidP="0001096A">
      <w:pPr>
        <w:pStyle w:val="norm"/>
        <w:widowControl w:val="0"/>
        <w:spacing w:line="240" w:lineRule="auto"/>
        <w:ind w:firstLine="284"/>
        <w:jc w:val="right"/>
        <w:rPr>
          <w:rFonts w:ascii="GHEA Grapalat" w:hAnsi="GHEA Grapalat" w:cs="Arial"/>
          <w:b/>
          <w:sz w:val="24"/>
          <w:szCs w:val="24"/>
        </w:rPr>
      </w:pPr>
      <w:r>
        <w:rPr>
          <w:rFonts w:ascii="GHEA Grapalat" w:hAnsi="GHEA Grapalat"/>
          <w:b/>
        </w:rPr>
        <w:br w:type="page"/>
      </w:r>
      <w:r w:rsidR="0001096A" w:rsidRPr="002912A0">
        <w:rPr>
          <w:rFonts w:ascii="GHEA Grapalat" w:hAnsi="GHEA Grapalat"/>
          <w:b/>
          <w:sz w:val="24"/>
          <w:szCs w:val="24"/>
        </w:rPr>
        <w:lastRenderedPageBreak/>
        <w:t xml:space="preserve">Приложение № </w:t>
      </w:r>
      <w:r w:rsidR="0001096A">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B2572B" w:rsidRPr="009044F1" w:rsidRDefault="00B2572B" w:rsidP="0001096A">
      <w:pPr>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proofErr w:type="spellStart"/>
      <w:r w:rsidR="00B42E8B">
        <w:rPr>
          <w:rFonts w:ascii="GHEA Grapalat" w:hAnsi="GHEA Grapalat"/>
          <w:spacing w:val="-6"/>
        </w:rPr>
        <w:t>котивовку</w:t>
      </w:r>
      <w:proofErr w:type="spellEnd"/>
      <w:r w:rsidR="00B42E8B">
        <w:rPr>
          <w:rFonts w:ascii="GHEA Grapalat" w:hAnsi="GHEA Grapalat"/>
          <w:spacing w:val="-6"/>
        </w:rPr>
        <w:t xml:space="preserve"> цен</w:t>
      </w:r>
      <w:r w:rsidRPr="005744FC">
        <w:rPr>
          <w:rFonts w:ascii="GHEA Grapalat" w:hAnsi="GHEA Grapalat"/>
          <w:spacing w:val="-6"/>
        </w:rPr>
        <w:t xml:space="preserve"> под кодом </w:t>
      </w:r>
      <w:r w:rsidR="006132ED">
        <w:rPr>
          <w:rFonts w:ascii="GHEA Grapalat" w:hAnsi="GHEA Grapalat"/>
          <w:spacing w:val="-6"/>
        </w:rPr>
        <w:t>"</w:t>
      </w:r>
      <w:r w:rsidR="0001096A" w:rsidRPr="002912A0">
        <w:rPr>
          <w:rFonts w:ascii="GHEA Grapalat" w:hAnsi="GHEA Grapalat"/>
          <w:b/>
          <w:lang w:val="hy-AM"/>
        </w:rPr>
        <w:t>ԳՀԱՊՁԲ-202</w:t>
      </w:r>
      <w:r w:rsidR="00475213">
        <w:rPr>
          <w:rFonts w:ascii="GHEA Grapalat" w:hAnsi="GHEA Grapalat"/>
          <w:b/>
        </w:rPr>
        <w:t>4</w:t>
      </w:r>
      <w:r w:rsidR="0001096A" w:rsidRPr="002912A0">
        <w:rPr>
          <w:rFonts w:ascii="GHEA Grapalat" w:hAnsi="GHEA Grapalat"/>
          <w:b/>
        </w:rPr>
        <w:t>/</w:t>
      </w:r>
      <w:r w:rsidR="00973105">
        <w:rPr>
          <w:rFonts w:ascii="GHEA Grapalat" w:hAnsi="GHEA Grapalat"/>
          <w:b/>
        </w:rPr>
        <w:t>1</w:t>
      </w:r>
      <w:r w:rsidR="0001096A" w:rsidRPr="002912A0">
        <w:rPr>
          <w:rFonts w:ascii="GHEA Grapalat" w:hAnsi="GHEA Grapalat"/>
          <w:b/>
          <w:lang w:val="hy-AM"/>
        </w:rPr>
        <w:t>-</w:t>
      </w:r>
      <w:r w:rsidR="00475213">
        <w:rPr>
          <w:rFonts w:ascii="GHEA Grapalat" w:hAnsi="GHEA Grapalat"/>
          <w:b/>
        </w:rPr>
        <w:t>1</w:t>
      </w:r>
      <w:r w:rsidR="0001096A" w:rsidRPr="002912A0">
        <w:rPr>
          <w:rFonts w:ascii="GHEA Grapalat" w:hAnsi="GHEA Grapalat"/>
          <w:b/>
          <w:lang w:val="hy-AM"/>
        </w:rPr>
        <w:t>-ԴԲԳԳԿ</w:t>
      </w:r>
      <w:r w:rsidR="0001096A">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4.2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pStyle w:val="aff"/>
              <w:widowControl w:val="0"/>
              <w:numPr>
                <w:ilvl w:val="0"/>
                <w:numId w:val="34"/>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5.1</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widowControl w:val="0"/>
              <w:tabs>
                <w:tab w:val="left" w:pos="3390"/>
              </w:tabs>
              <w:ind w:left="360"/>
              <w:rPr>
                <w:rFonts w:ascii="GHEA Grapalat" w:hAnsi="GHEA Grapalat" w:cs="Sylfaen"/>
              </w:rPr>
            </w:pPr>
            <w:r>
              <w:rPr>
                <w:rFonts w:ascii="GHEA Grapalat" w:hAnsi="GHEA Grapalat" w:cs="Cambria"/>
              </w:rPr>
              <w:t>3.</w:t>
            </w: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6</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00475213">
        <w:rPr>
          <w:rFonts w:ascii="GHEA Grapalat" w:hAnsi="GHEA Grapalat"/>
          <w:b/>
          <w:sz w:val="24"/>
          <w:szCs w:val="24"/>
        </w:rPr>
        <w:t>4</w:t>
      </w:r>
      <w:r w:rsidRPr="002912A0">
        <w:rPr>
          <w:rFonts w:ascii="GHEA Grapalat" w:hAnsi="GHEA Grapalat"/>
          <w:b/>
          <w:sz w:val="24"/>
          <w:szCs w:val="24"/>
        </w:rPr>
        <w:t>/</w:t>
      </w:r>
      <w:r w:rsidR="00973105">
        <w:rPr>
          <w:rFonts w:ascii="GHEA Grapalat" w:hAnsi="GHEA Grapalat"/>
          <w:b/>
          <w:sz w:val="24"/>
          <w:szCs w:val="24"/>
        </w:rPr>
        <w:t>1</w:t>
      </w:r>
      <w:r w:rsidRPr="002912A0">
        <w:rPr>
          <w:rFonts w:ascii="GHEA Grapalat" w:hAnsi="GHEA Grapalat"/>
          <w:b/>
          <w:sz w:val="24"/>
          <w:szCs w:val="24"/>
          <w:lang w:val="hy-AM"/>
        </w:rPr>
        <w:t>-</w:t>
      </w:r>
      <w:r w:rsidR="00475213">
        <w:rPr>
          <w:rFonts w:ascii="GHEA Grapalat" w:hAnsi="GHEA Grapalat"/>
          <w:b/>
          <w:sz w:val="24"/>
          <w:szCs w:val="24"/>
        </w:rPr>
        <w:t>1</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8D352C" w:rsidRPr="00B138F3" w:rsidRDefault="008D352C" w:rsidP="00B46D58">
      <w:pPr>
        <w:widowControl w:val="0"/>
        <w:spacing w:after="160"/>
        <w:ind w:left="-142" w:firstLine="142"/>
        <w:jc w:val="center"/>
        <w:rPr>
          <w:rFonts w:ascii="GHEA Grapalat" w:hAnsi="GHEA Grapalat"/>
          <w:i/>
        </w:rPr>
      </w:pPr>
    </w:p>
    <w:p w:rsidR="00071D1C" w:rsidRPr="0001096A" w:rsidRDefault="00071D1C" w:rsidP="0001096A">
      <w:pPr>
        <w:widowControl w:val="0"/>
        <w:spacing w:after="16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1096A">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E94193">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w:t>
      </w:r>
      <w:r w:rsidRPr="00B138F3">
        <w:rPr>
          <w:rFonts w:ascii="GHEA Grapalat" w:hAnsi="GHEA Grapalat"/>
        </w:rPr>
        <w:lastRenderedPageBreak/>
        <w:t>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w:t>
      </w:r>
      <w:r w:rsidR="0001096A">
        <w:rPr>
          <w:rFonts w:ascii="GHEA Grapalat" w:hAnsi="GHEA Grapalat"/>
        </w:rPr>
        <w:t xml:space="preserve"> 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43761C">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43761C">
        <w:rPr>
          <w:rFonts w:ascii="GHEA Grapalat" w:hAnsi="GHEA Grapalat"/>
        </w:rPr>
        <w:t>30</w:t>
      </w:r>
      <w:proofErr w:type="gramEnd"/>
      <w:r w:rsidR="001762F4">
        <w:rPr>
          <w:rFonts w:ascii="GHEA Grapalat" w:hAnsi="GHEA Grapalat"/>
        </w:rPr>
        <w:t>-</w:t>
      </w:r>
      <w:r w:rsidR="0044370A" w:rsidRPr="00B138F3">
        <w:rPr>
          <w:rFonts w:ascii="GHEA Grapalat" w:hAnsi="GHEA Grapalat"/>
        </w:rPr>
        <w:t>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Pr>
          <w:rFonts w:ascii="GHEA Grapalat" w:hAnsi="GHEA Grapalat"/>
        </w:rPr>
        <w:t xml:space="preserve">2 </w:t>
      </w:r>
      <w:r>
        <w:rPr>
          <w:rFonts w:ascii="GHEA Grapalat" w:hAnsi="GHEA Grapalat"/>
        </w:rPr>
        <w:t xml:space="preserve">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43761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E02FBA" w:rsidRDefault="00E02FBA"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w:t>
      </w:r>
      <w:r w:rsidRPr="00B138F3">
        <w:rPr>
          <w:rFonts w:ascii="GHEA Grapalat" w:hAnsi="GHEA Grapalat"/>
        </w:rPr>
        <w:lastRenderedPageBreak/>
        <w:t>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 xml:space="preserve">копии агентского </w:t>
      </w:r>
      <w:r w:rsidRPr="00B138F3">
        <w:rPr>
          <w:rFonts w:ascii="GHEA Grapalat" w:hAnsi="GHEA Grapalat"/>
        </w:rPr>
        <w:lastRenderedPageBreak/>
        <w:t>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w:t>
      </w:r>
      <w:r w:rsidR="00C73B9F">
        <w:rPr>
          <w:rFonts w:ascii="GHEA Grapalat" w:hAnsi="GHEA Grapalat"/>
        </w:rPr>
        <w:t xml:space="preserve"> </w:t>
      </w:r>
      <w:r w:rsidR="005A3009" w:rsidRPr="00B138F3">
        <w:rPr>
          <w:rFonts w:ascii="GHEA Grapalat" w:hAnsi="GHEA Grapalat"/>
        </w:rPr>
        <w:t xml:space="preserve">а предложение продавца было представлено не позднее </w:t>
      </w:r>
      <w:r w:rsidR="00C73B9F">
        <w:rPr>
          <w:rFonts w:ascii="GHEA Grapalat" w:hAnsi="GHEA Grapalat"/>
        </w:rPr>
        <w:t>7</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 xml:space="preserve">"Уведомления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475213" w:rsidRPr="00974EA8" w:rsidRDefault="00475213" w:rsidP="00475213">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10"/>
        <w:t>24</w:t>
      </w:r>
    </w:p>
    <w:p w:rsidR="00475213" w:rsidRPr="00B138F3" w:rsidRDefault="00475213" w:rsidP="00B46D58">
      <w:pPr>
        <w:widowControl w:val="0"/>
        <w:tabs>
          <w:tab w:val="left" w:pos="1276"/>
        </w:tabs>
        <w:spacing w:after="160"/>
        <w:ind w:firstLine="567"/>
        <w:jc w:val="both"/>
        <w:rPr>
          <w:rFonts w:ascii="GHEA Grapalat" w:hAnsi="GHEA Grapalat"/>
        </w:rPr>
      </w:pPr>
    </w:p>
    <w:p w:rsidR="00071D1C" w:rsidRPr="00B138F3" w:rsidRDefault="0043761C" w:rsidP="00B46D58">
      <w:pPr>
        <w:widowControl w:val="0"/>
        <w:spacing w:after="160"/>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803DB1">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572"/>
        <w:gridCol w:w="1276"/>
        <w:gridCol w:w="3402"/>
        <w:gridCol w:w="752"/>
        <w:gridCol w:w="1559"/>
        <w:gridCol w:w="962"/>
        <w:gridCol w:w="1022"/>
        <w:gridCol w:w="821"/>
        <w:gridCol w:w="1046"/>
        <w:gridCol w:w="921"/>
        <w:gridCol w:w="26"/>
      </w:tblGrid>
      <w:tr w:rsidR="00B138F3" w:rsidRPr="007002BE" w:rsidTr="00AF78F4">
        <w:trPr>
          <w:gridAfter w:val="1"/>
          <w:wAfter w:w="26" w:type="dxa"/>
          <w:jc w:val="center"/>
        </w:trPr>
        <w:tc>
          <w:tcPr>
            <w:tcW w:w="16350" w:type="dxa"/>
            <w:gridSpan w:val="12"/>
          </w:tcPr>
          <w:p w:rsidR="00071D1C" w:rsidRPr="007002BE" w:rsidRDefault="00071D1C" w:rsidP="00B46D58">
            <w:pPr>
              <w:widowControl w:val="0"/>
              <w:jc w:val="center"/>
              <w:rPr>
                <w:rFonts w:ascii="GHEA Grapalat" w:hAnsi="GHEA Grapalat"/>
                <w:sz w:val="16"/>
                <w:szCs w:val="16"/>
              </w:rPr>
            </w:pPr>
            <w:r w:rsidRPr="007002BE">
              <w:rPr>
                <w:rFonts w:ascii="GHEA Grapalat" w:hAnsi="GHEA Grapalat"/>
                <w:sz w:val="16"/>
                <w:szCs w:val="16"/>
              </w:rPr>
              <w:t>Товар</w:t>
            </w:r>
          </w:p>
        </w:tc>
      </w:tr>
      <w:tr w:rsidR="00AF78F4" w:rsidRPr="007002BE" w:rsidTr="007002BE">
        <w:trPr>
          <w:trHeight w:val="219"/>
          <w:jc w:val="center"/>
        </w:trPr>
        <w:tc>
          <w:tcPr>
            <w:tcW w:w="1242" w:type="dxa"/>
            <w:vMerge w:val="restart"/>
            <w:vAlign w:val="center"/>
          </w:tcPr>
          <w:p w:rsidR="00AF78F4" w:rsidRPr="007002BE" w:rsidRDefault="00AF78F4" w:rsidP="00B46D58">
            <w:pPr>
              <w:widowControl w:val="0"/>
              <w:jc w:val="center"/>
              <w:rPr>
                <w:rFonts w:ascii="GHEA Grapalat" w:hAnsi="GHEA Grapalat"/>
                <w:sz w:val="16"/>
                <w:szCs w:val="16"/>
              </w:rPr>
            </w:pPr>
            <w:r w:rsidRPr="007002BE">
              <w:rPr>
                <w:rFonts w:ascii="GHEA Grapalat" w:hAnsi="GHEA Grapalat"/>
                <w:sz w:val="16"/>
                <w:szCs w:val="16"/>
              </w:rPr>
              <w:t xml:space="preserve">номер предусмотренного </w:t>
            </w:r>
            <w:r w:rsidRPr="007002BE">
              <w:rPr>
                <w:rFonts w:ascii="GHEA Grapalat" w:hAnsi="GHEA Grapalat"/>
                <w:spacing w:val="-6"/>
                <w:sz w:val="16"/>
                <w:szCs w:val="16"/>
              </w:rPr>
              <w:t>приглашением</w:t>
            </w:r>
            <w:r w:rsidRPr="007002BE">
              <w:rPr>
                <w:rFonts w:ascii="GHEA Grapalat" w:hAnsi="GHEA Grapalat"/>
                <w:sz w:val="16"/>
                <w:szCs w:val="16"/>
              </w:rPr>
              <w:t xml:space="preserve"> лота</w:t>
            </w:r>
          </w:p>
        </w:tc>
        <w:tc>
          <w:tcPr>
            <w:tcW w:w="1775" w:type="dxa"/>
            <w:vMerge w:val="restart"/>
            <w:vAlign w:val="center"/>
          </w:tcPr>
          <w:p w:rsidR="00AF78F4" w:rsidRPr="007002BE" w:rsidRDefault="00AF78F4" w:rsidP="00B46D58">
            <w:pPr>
              <w:widowControl w:val="0"/>
              <w:jc w:val="center"/>
              <w:rPr>
                <w:rFonts w:ascii="GHEA Grapalat" w:hAnsi="GHEA Grapalat"/>
                <w:sz w:val="16"/>
                <w:szCs w:val="16"/>
              </w:rPr>
            </w:pPr>
            <w:r w:rsidRPr="007002BE">
              <w:rPr>
                <w:rFonts w:ascii="GHEA Grapalat" w:hAnsi="GHEA Grapalat"/>
                <w:sz w:val="16"/>
                <w:szCs w:val="16"/>
              </w:rPr>
              <w:t>промежуточный код, предусмотренный планом закупок по классификации ЕЗК (CPV)</w:t>
            </w:r>
          </w:p>
        </w:tc>
        <w:tc>
          <w:tcPr>
            <w:tcW w:w="1572" w:type="dxa"/>
            <w:vMerge w:val="restart"/>
            <w:vAlign w:val="center"/>
          </w:tcPr>
          <w:p w:rsidR="00AF78F4" w:rsidRPr="007002BE" w:rsidRDefault="00AF78F4" w:rsidP="00B64ECA">
            <w:pPr>
              <w:widowControl w:val="0"/>
              <w:jc w:val="center"/>
              <w:rPr>
                <w:rFonts w:ascii="GHEA Grapalat" w:hAnsi="GHEA Grapalat"/>
                <w:sz w:val="16"/>
                <w:szCs w:val="16"/>
                <w:lang w:val="en-US"/>
              </w:rPr>
            </w:pPr>
            <w:r w:rsidRPr="007002BE">
              <w:rPr>
                <w:rFonts w:ascii="GHEA Grapalat" w:hAnsi="GHEA Grapalat"/>
                <w:sz w:val="16"/>
                <w:szCs w:val="16"/>
              </w:rPr>
              <w:t xml:space="preserve">наименование </w:t>
            </w:r>
          </w:p>
        </w:tc>
        <w:tc>
          <w:tcPr>
            <w:tcW w:w="1276" w:type="dxa"/>
            <w:vMerge w:val="restart"/>
            <w:vAlign w:val="center"/>
          </w:tcPr>
          <w:p w:rsidR="00AF78F4" w:rsidRPr="007002BE" w:rsidRDefault="00475213" w:rsidP="00AF78F4">
            <w:pPr>
              <w:widowControl w:val="0"/>
              <w:ind w:right="-59"/>
              <w:jc w:val="center"/>
              <w:rPr>
                <w:rFonts w:ascii="GHEA Grapalat" w:hAnsi="GHEA Grapalat"/>
                <w:sz w:val="16"/>
                <w:szCs w:val="16"/>
              </w:rPr>
            </w:pPr>
            <w:r w:rsidRPr="007002BE">
              <w:rPr>
                <w:rFonts w:ascii="GHEA Grapalat" w:hAnsi="GHEA Grapalat"/>
                <w:sz w:val="16"/>
                <w:szCs w:val="16"/>
              </w:rPr>
              <w:t>Товарный знак</w:t>
            </w:r>
            <w:r w:rsidR="00AF78F4" w:rsidRPr="007002BE">
              <w:rPr>
                <w:rFonts w:ascii="GHEA Grapalat" w:hAnsi="GHEA Grapalat"/>
                <w:sz w:val="16"/>
                <w:szCs w:val="16"/>
                <w:lang w:val="hy-AM"/>
              </w:rPr>
              <w:t xml:space="preserve"> </w:t>
            </w:r>
            <w:r w:rsidR="00AF78F4" w:rsidRPr="007002BE">
              <w:rPr>
                <w:rFonts w:ascii="GHEA Grapalat" w:hAnsi="GHEA Grapalat"/>
                <w:sz w:val="16"/>
                <w:szCs w:val="16"/>
              </w:rPr>
              <w:t>и наименование производителя</w:t>
            </w:r>
            <w:r w:rsidRPr="007002BE">
              <w:rPr>
                <w:rFonts w:ascii="GHEA Grapalat" w:hAnsi="GHEA Grapalat"/>
                <w:sz w:val="16"/>
                <w:szCs w:val="16"/>
              </w:rPr>
              <w:t>**</w:t>
            </w:r>
          </w:p>
        </w:tc>
        <w:tc>
          <w:tcPr>
            <w:tcW w:w="3402" w:type="dxa"/>
            <w:vMerge w:val="restart"/>
            <w:vAlign w:val="center"/>
          </w:tcPr>
          <w:p w:rsidR="00AF78F4" w:rsidRPr="007002BE" w:rsidRDefault="00AF78F4" w:rsidP="00B46D58">
            <w:pPr>
              <w:widowControl w:val="0"/>
              <w:ind w:left="-108" w:right="-59"/>
              <w:jc w:val="center"/>
              <w:rPr>
                <w:rFonts w:ascii="GHEA Grapalat" w:hAnsi="GHEA Grapalat"/>
                <w:sz w:val="16"/>
                <w:szCs w:val="16"/>
              </w:rPr>
            </w:pPr>
            <w:r w:rsidRPr="007002BE">
              <w:rPr>
                <w:rFonts w:ascii="GHEA Grapalat" w:hAnsi="GHEA Grapalat"/>
                <w:sz w:val="16"/>
                <w:szCs w:val="16"/>
              </w:rPr>
              <w:t>техническая характеристика</w:t>
            </w:r>
          </w:p>
        </w:tc>
        <w:tc>
          <w:tcPr>
            <w:tcW w:w="752" w:type="dxa"/>
            <w:vMerge w:val="restart"/>
            <w:vAlign w:val="center"/>
          </w:tcPr>
          <w:p w:rsidR="00AF78F4" w:rsidRPr="007002BE" w:rsidRDefault="00AF78F4" w:rsidP="00B46D58">
            <w:pPr>
              <w:widowControl w:val="0"/>
              <w:ind w:left="-48" w:right="-108"/>
              <w:jc w:val="center"/>
              <w:rPr>
                <w:rFonts w:ascii="GHEA Grapalat" w:hAnsi="GHEA Grapalat"/>
                <w:sz w:val="16"/>
                <w:szCs w:val="16"/>
              </w:rPr>
            </w:pPr>
            <w:r w:rsidRPr="007002BE">
              <w:rPr>
                <w:rFonts w:ascii="GHEA Grapalat" w:hAnsi="GHEA Grapalat"/>
                <w:sz w:val="16"/>
                <w:szCs w:val="16"/>
              </w:rPr>
              <w:t>е/и</w:t>
            </w:r>
          </w:p>
        </w:tc>
        <w:tc>
          <w:tcPr>
            <w:tcW w:w="1559" w:type="dxa"/>
            <w:vMerge w:val="restart"/>
            <w:vAlign w:val="center"/>
          </w:tcPr>
          <w:p w:rsidR="00AF78F4" w:rsidRPr="007002BE" w:rsidRDefault="00AF78F4" w:rsidP="00B46D58">
            <w:pPr>
              <w:widowControl w:val="0"/>
              <w:ind w:left="-108" w:right="-108"/>
              <w:jc w:val="center"/>
              <w:rPr>
                <w:rFonts w:ascii="GHEA Grapalat" w:hAnsi="GHEA Grapalat"/>
                <w:sz w:val="16"/>
                <w:szCs w:val="16"/>
              </w:rPr>
            </w:pPr>
            <w:r w:rsidRPr="007002BE">
              <w:rPr>
                <w:rFonts w:ascii="GHEA Grapalat" w:hAnsi="GHEA Grapalat"/>
                <w:sz w:val="16"/>
                <w:szCs w:val="16"/>
              </w:rPr>
              <w:t>цена единицы/</w:t>
            </w:r>
            <w:proofErr w:type="spellStart"/>
            <w:r w:rsidRPr="007002BE">
              <w:rPr>
                <w:rFonts w:ascii="GHEA Grapalat" w:hAnsi="GHEA Grapalat"/>
                <w:sz w:val="16"/>
                <w:szCs w:val="16"/>
              </w:rPr>
              <w:t>драмов</w:t>
            </w:r>
            <w:proofErr w:type="spellEnd"/>
            <w:r w:rsidRPr="007002BE">
              <w:rPr>
                <w:rFonts w:ascii="GHEA Grapalat" w:hAnsi="GHEA Grapalat"/>
                <w:sz w:val="16"/>
                <w:szCs w:val="16"/>
              </w:rPr>
              <w:t xml:space="preserve"> РА</w:t>
            </w:r>
          </w:p>
        </w:tc>
        <w:tc>
          <w:tcPr>
            <w:tcW w:w="962" w:type="dxa"/>
            <w:vMerge w:val="restart"/>
            <w:vAlign w:val="center"/>
          </w:tcPr>
          <w:p w:rsidR="00AF78F4" w:rsidRPr="007002BE" w:rsidRDefault="00AF78F4" w:rsidP="00B46D58">
            <w:pPr>
              <w:widowControl w:val="0"/>
              <w:ind w:left="-108" w:right="-108"/>
              <w:jc w:val="center"/>
              <w:rPr>
                <w:rFonts w:ascii="GHEA Grapalat" w:hAnsi="GHEA Grapalat"/>
                <w:sz w:val="16"/>
                <w:szCs w:val="16"/>
              </w:rPr>
            </w:pPr>
            <w:r w:rsidRPr="007002BE">
              <w:rPr>
                <w:rFonts w:ascii="GHEA Grapalat" w:hAnsi="GHEA Grapalat"/>
                <w:sz w:val="16"/>
                <w:szCs w:val="16"/>
              </w:rPr>
              <w:t>общая цена/</w:t>
            </w:r>
            <w:proofErr w:type="spellStart"/>
            <w:r w:rsidRPr="007002BE">
              <w:rPr>
                <w:rFonts w:ascii="GHEA Grapalat" w:hAnsi="GHEA Grapalat"/>
                <w:sz w:val="16"/>
                <w:szCs w:val="16"/>
              </w:rPr>
              <w:t>драмов</w:t>
            </w:r>
            <w:proofErr w:type="spellEnd"/>
            <w:r w:rsidRPr="007002BE">
              <w:rPr>
                <w:rFonts w:ascii="GHEA Grapalat" w:hAnsi="GHEA Grapalat"/>
                <w:sz w:val="16"/>
                <w:szCs w:val="16"/>
              </w:rPr>
              <w:t xml:space="preserve"> РА</w:t>
            </w:r>
          </w:p>
        </w:tc>
        <w:tc>
          <w:tcPr>
            <w:tcW w:w="1022" w:type="dxa"/>
            <w:vMerge w:val="restart"/>
            <w:vAlign w:val="center"/>
          </w:tcPr>
          <w:p w:rsidR="00AF78F4" w:rsidRPr="007002BE" w:rsidRDefault="00AF78F4" w:rsidP="00B46D58">
            <w:pPr>
              <w:widowControl w:val="0"/>
              <w:ind w:left="-126" w:right="-108"/>
              <w:jc w:val="center"/>
              <w:rPr>
                <w:rFonts w:ascii="GHEA Grapalat" w:hAnsi="GHEA Grapalat"/>
                <w:sz w:val="16"/>
                <w:szCs w:val="16"/>
              </w:rPr>
            </w:pPr>
            <w:r w:rsidRPr="007002BE">
              <w:rPr>
                <w:rFonts w:ascii="GHEA Grapalat" w:hAnsi="GHEA Grapalat"/>
                <w:sz w:val="16"/>
                <w:szCs w:val="16"/>
              </w:rPr>
              <w:t>общий объем</w:t>
            </w:r>
          </w:p>
        </w:tc>
        <w:tc>
          <w:tcPr>
            <w:tcW w:w="2814" w:type="dxa"/>
            <w:gridSpan w:val="4"/>
            <w:vAlign w:val="center"/>
          </w:tcPr>
          <w:p w:rsidR="00AF78F4" w:rsidRPr="007002BE" w:rsidRDefault="00AF78F4" w:rsidP="00B46D58">
            <w:pPr>
              <w:widowControl w:val="0"/>
              <w:jc w:val="center"/>
              <w:rPr>
                <w:rFonts w:ascii="GHEA Grapalat" w:hAnsi="GHEA Grapalat"/>
                <w:sz w:val="16"/>
                <w:szCs w:val="16"/>
              </w:rPr>
            </w:pPr>
            <w:r w:rsidRPr="007002BE">
              <w:rPr>
                <w:rFonts w:ascii="GHEA Grapalat" w:hAnsi="GHEA Grapalat"/>
                <w:sz w:val="16"/>
                <w:szCs w:val="16"/>
              </w:rPr>
              <w:t>поставки</w:t>
            </w:r>
          </w:p>
        </w:tc>
      </w:tr>
      <w:tr w:rsidR="00AF78F4" w:rsidRPr="007002BE" w:rsidTr="007002BE">
        <w:trPr>
          <w:trHeight w:val="445"/>
          <w:jc w:val="center"/>
        </w:trPr>
        <w:tc>
          <w:tcPr>
            <w:tcW w:w="1242" w:type="dxa"/>
            <w:vMerge/>
            <w:vAlign w:val="center"/>
          </w:tcPr>
          <w:p w:rsidR="00AF78F4" w:rsidRPr="007002BE" w:rsidRDefault="00AF78F4" w:rsidP="00B46D58">
            <w:pPr>
              <w:widowControl w:val="0"/>
              <w:jc w:val="center"/>
              <w:rPr>
                <w:rFonts w:ascii="GHEA Grapalat" w:hAnsi="GHEA Grapalat"/>
                <w:sz w:val="16"/>
                <w:szCs w:val="16"/>
              </w:rPr>
            </w:pPr>
          </w:p>
        </w:tc>
        <w:tc>
          <w:tcPr>
            <w:tcW w:w="1775" w:type="dxa"/>
            <w:vMerge/>
            <w:vAlign w:val="center"/>
          </w:tcPr>
          <w:p w:rsidR="00AF78F4" w:rsidRPr="007002BE" w:rsidRDefault="00AF78F4" w:rsidP="00B46D58">
            <w:pPr>
              <w:widowControl w:val="0"/>
              <w:jc w:val="center"/>
              <w:rPr>
                <w:rFonts w:ascii="GHEA Grapalat" w:hAnsi="GHEA Grapalat"/>
                <w:sz w:val="16"/>
                <w:szCs w:val="16"/>
              </w:rPr>
            </w:pPr>
          </w:p>
        </w:tc>
        <w:tc>
          <w:tcPr>
            <w:tcW w:w="1572" w:type="dxa"/>
            <w:vMerge/>
            <w:vAlign w:val="center"/>
          </w:tcPr>
          <w:p w:rsidR="00AF78F4" w:rsidRPr="007002BE" w:rsidRDefault="00AF78F4" w:rsidP="00B46D58">
            <w:pPr>
              <w:widowControl w:val="0"/>
              <w:jc w:val="center"/>
              <w:rPr>
                <w:rFonts w:ascii="GHEA Grapalat" w:hAnsi="GHEA Grapalat"/>
                <w:sz w:val="16"/>
                <w:szCs w:val="16"/>
              </w:rPr>
            </w:pPr>
          </w:p>
        </w:tc>
        <w:tc>
          <w:tcPr>
            <w:tcW w:w="1276" w:type="dxa"/>
            <w:vMerge/>
            <w:vAlign w:val="center"/>
          </w:tcPr>
          <w:p w:rsidR="00AF78F4" w:rsidRPr="007002BE" w:rsidRDefault="00AF78F4" w:rsidP="00B46D58">
            <w:pPr>
              <w:widowControl w:val="0"/>
              <w:jc w:val="center"/>
              <w:rPr>
                <w:rFonts w:ascii="GHEA Grapalat" w:hAnsi="GHEA Grapalat"/>
                <w:sz w:val="16"/>
                <w:szCs w:val="16"/>
              </w:rPr>
            </w:pPr>
          </w:p>
        </w:tc>
        <w:tc>
          <w:tcPr>
            <w:tcW w:w="3402" w:type="dxa"/>
            <w:vMerge/>
            <w:vAlign w:val="center"/>
          </w:tcPr>
          <w:p w:rsidR="00AF78F4" w:rsidRPr="007002BE" w:rsidRDefault="00AF78F4" w:rsidP="00B46D58">
            <w:pPr>
              <w:widowControl w:val="0"/>
              <w:jc w:val="center"/>
              <w:rPr>
                <w:rFonts w:ascii="GHEA Grapalat" w:hAnsi="GHEA Grapalat"/>
                <w:sz w:val="16"/>
                <w:szCs w:val="16"/>
              </w:rPr>
            </w:pPr>
          </w:p>
        </w:tc>
        <w:tc>
          <w:tcPr>
            <w:tcW w:w="752" w:type="dxa"/>
            <w:vMerge/>
            <w:vAlign w:val="center"/>
          </w:tcPr>
          <w:p w:rsidR="00AF78F4" w:rsidRPr="007002BE" w:rsidRDefault="00AF78F4" w:rsidP="00B46D58">
            <w:pPr>
              <w:widowControl w:val="0"/>
              <w:jc w:val="center"/>
              <w:rPr>
                <w:rFonts w:ascii="GHEA Grapalat" w:hAnsi="GHEA Grapalat"/>
                <w:sz w:val="16"/>
                <w:szCs w:val="16"/>
              </w:rPr>
            </w:pPr>
          </w:p>
        </w:tc>
        <w:tc>
          <w:tcPr>
            <w:tcW w:w="1559" w:type="dxa"/>
            <w:vMerge/>
            <w:vAlign w:val="center"/>
          </w:tcPr>
          <w:p w:rsidR="00AF78F4" w:rsidRPr="007002BE" w:rsidRDefault="00AF78F4" w:rsidP="00B46D58">
            <w:pPr>
              <w:widowControl w:val="0"/>
              <w:jc w:val="center"/>
              <w:rPr>
                <w:rFonts w:ascii="GHEA Grapalat" w:hAnsi="GHEA Grapalat"/>
                <w:sz w:val="16"/>
                <w:szCs w:val="16"/>
              </w:rPr>
            </w:pPr>
          </w:p>
        </w:tc>
        <w:tc>
          <w:tcPr>
            <w:tcW w:w="962" w:type="dxa"/>
            <w:vMerge/>
            <w:vAlign w:val="center"/>
          </w:tcPr>
          <w:p w:rsidR="00AF78F4" w:rsidRPr="007002BE" w:rsidRDefault="00AF78F4" w:rsidP="00B46D58">
            <w:pPr>
              <w:widowControl w:val="0"/>
              <w:jc w:val="center"/>
              <w:rPr>
                <w:rFonts w:ascii="GHEA Grapalat" w:hAnsi="GHEA Grapalat"/>
                <w:sz w:val="16"/>
                <w:szCs w:val="16"/>
              </w:rPr>
            </w:pPr>
          </w:p>
        </w:tc>
        <w:tc>
          <w:tcPr>
            <w:tcW w:w="1022" w:type="dxa"/>
            <w:vMerge/>
            <w:vAlign w:val="center"/>
          </w:tcPr>
          <w:p w:rsidR="00AF78F4" w:rsidRPr="007002BE" w:rsidRDefault="00AF78F4" w:rsidP="00B46D58">
            <w:pPr>
              <w:widowControl w:val="0"/>
              <w:jc w:val="center"/>
              <w:rPr>
                <w:rFonts w:ascii="GHEA Grapalat" w:hAnsi="GHEA Grapalat"/>
                <w:sz w:val="16"/>
                <w:szCs w:val="16"/>
              </w:rPr>
            </w:pPr>
          </w:p>
        </w:tc>
        <w:tc>
          <w:tcPr>
            <w:tcW w:w="821" w:type="dxa"/>
            <w:vAlign w:val="center"/>
          </w:tcPr>
          <w:p w:rsidR="00AF78F4" w:rsidRPr="007002BE" w:rsidRDefault="00AF78F4" w:rsidP="00B46D58">
            <w:pPr>
              <w:widowControl w:val="0"/>
              <w:ind w:left="-108" w:right="-108"/>
              <w:jc w:val="center"/>
              <w:rPr>
                <w:rFonts w:ascii="GHEA Grapalat" w:hAnsi="GHEA Grapalat"/>
                <w:sz w:val="16"/>
                <w:szCs w:val="16"/>
              </w:rPr>
            </w:pPr>
            <w:r w:rsidRPr="007002BE">
              <w:rPr>
                <w:rFonts w:ascii="GHEA Grapalat" w:hAnsi="GHEA Grapalat"/>
                <w:sz w:val="16"/>
                <w:szCs w:val="16"/>
              </w:rPr>
              <w:t>адрес</w:t>
            </w:r>
          </w:p>
        </w:tc>
        <w:tc>
          <w:tcPr>
            <w:tcW w:w="1046" w:type="dxa"/>
            <w:vAlign w:val="center"/>
          </w:tcPr>
          <w:p w:rsidR="00AF78F4" w:rsidRPr="007002BE" w:rsidRDefault="00AF78F4" w:rsidP="00B46D58">
            <w:pPr>
              <w:widowControl w:val="0"/>
              <w:ind w:left="-46" w:right="-84"/>
              <w:jc w:val="center"/>
              <w:rPr>
                <w:rFonts w:ascii="GHEA Grapalat" w:hAnsi="GHEA Grapalat"/>
                <w:sz w:val="16"/>
                <w:szCs w:val="16"/>
              </w:rPr>
            </w:pPr>
            <w:r w:rsidRPr="007002BE">
              <w:rPr>
                <w:rFonts w:ascii="GHEA Grapalat" w:hAnsi="GHEA Grapalat"/>
                <w:sz w:val="16"/>
                <w:szCs w:val="16"/>
              </w:rPr>
              <w:t>подлежащее поставке количество товара</w:t>
            </w:r>
          </w:p>
        </w:tc>
        <w:tc>
          <w:tcPr>
            <w:tcW w:w="947" w:type="dxa"/>
            <w:gridSpan w:val="2"/>
            <w:vAlign w:val="center"/>
          </w:tcPr>
          <w:p w:rsidR="00AF78F4" w:rsidRPr="007002BE" w:rsidRDefault="007002BE" w:rsidP="00B46D58">
            <w:pPr>
              <w:widowControl w:val="0"/>
              <w:ind w:left="-132" w:right="-129"/>
              <w:jc w:val="center"/>
              <w:rPr>
                <w:rFonts w:ascii="GHEA Grapalat" w:hAnsi="GHEA Grapalat"/>
                <w:sz w:val="16"/>
                <w:szCs w:val="16"/>
                <w:lang w:val="en-US"/>
              </w:rPr>
            </w:pPr>
            <w:r w:rsidRPr="007002BE">
              <w:rPr>
                <w:rFonts w:ascii="GHEA Grapalat" w:hAnsi="GHEA Grapalat"/>
                <w:sz w:val="16"/>
                <w:szCs w:val="16"/>
              </w:rPr>
              <w:t>С</w:t>
            </w:r>
            <w:r w:rsidR="00AF78F4" w:rsidRPr="007002BE">
              <w:rPr>
                <w:rFonts w:ascii="GHEA Grapalat" w:hAnsi="GHEA Grapalat"/>
                <w:sz w:val="16"/>
                <w:szCs w:val="16"/>
              </w:rPr>
              <w:t>рок</w:t>
            </w:r>
            <w:r w:rsidRPr="007002BE">
              <w:rPr>
                <w:rFonts w:ascii="GHEA Grapalat" w:hAnsi="GHEA Grapalat"/>
                <w:sz w:val="16"/>
                <w:szCs w:val="16"/>
              </w:rPr>
              <w:t>***</w:t>
            </w:r>
          </w:p>
        </w:tc>
      </w:tr>
      <w:tr w:rsidR="009053F2" w:rsidRPr="007002BE" w:rsidTr="00D260F3">
        <w:trPr>
          <w:trHeight w:val="814"/>
          <w:jc w:val="center"/>
        </w:trPr>
        <w:tc>
          <w:tcPr>
            <w:tcW w:w="1242" w:type="dxa"/>
            <w:vAlign w:val="center"/>
          </w:tcPr>
          <w:p w:rsidR="009053F2" w:rsidRPr="00B138F3" w:rsidRDefault="009053F2" w:rsidP="009053F2">
            <w:pPr>
              <w:widowControl w:val="0"/>
              <w:jc w:val="center"/>
              <w:rPr>
                <w:rFonts w:ascii="GHEA Grapalat" w:hAnsi="GHEA Grapalat"/>
                <w:sz w:val="16"/>
                <w:szCs w:val="16"/>
              </w:rPr>
            </w:pPr>
            <w:r>
              <w:rPr>
                <w:rFonts w:ascii="GHEA Grapalat" w:hAnsi="GHEA Grapalat"/>
                <w:sz w:val="16"/>
                <w:szCs w:val="16"/>
              </w:rPr>
              <w:t>1</w:t>
            </w:r>
          </w:p>
        </w:tc>
        <w:tc>
          <w:tcPr>
            <w:tcW w:w="1775" w:type="dxa"/>
            <w:vAlign w:val="center"/>
          </w:tcPr>
          <w:p w:rsidR="009053F2" w:rsidRPr="00A853C5" w:rsidRDefault="009053F2" w:rsidP="009053F2">
            <w:pPr>
              <w:jc w:val="center"/>
              <w:rPr>
                <w:rFonts w:ascii="GHEA Grapalat" w:hAnsi="GHEA Grapalat"/>
                <w:sz w:val="18"/>
                <w:szCs w:val="18"/>
              </w:rPr>
            </w:pPr>
            <w:r w:rsidRPr="006E791A">
              <w:rPr>
                <w:rFonts w:ascii="GHEA Grapalat" w:hAnsi="GHEA Grapalat"/>
                <w:sz w:val="18"/>
                <w:szCs w:val="18"/>
              </w:rPr>
              <w:t>09132200</w:t>
            </w:r>
          </w:p>
        </w:tc>
        <w:tc>
          <w:tcPr>
            <w:tcW w:w="1572" w:type="dxa"/>
            <w:vAlign w:val="center"/>
          </w:tcPr>
          <w:p w:rsidR="009053F2" w:rsidRPr="00B138F3" w:rsidRDefault="009053F2" w:rsidP="009053F2">
            <w:pPr>
              <w:widowControl w:val="0"/>
              <w:jc w:val="center"/>
              <w:rPr>
                <w:rFonts w:ascii="GHEA Grapalat" w:hAnsi="GHEA Grapalat"/>
                <w:sz w:val="16"/>
                <w:szCs w:val="16"/>
              </w:rPr>
            </w:pPr>
            <w:r w:rsidRPr="00973105">
              <w:rPr>
                <w:rFonts w:ascii="GHEA Grapalat" w:hAnsi="GHEA Grapalat"/>
                <w:sz w:val="16"/>
                <w:szCs w:val="16"/>
              </w:rPr>
              <w:t xml:space="preserve">Бензин, </w:t>
            </w:r>
            <w:proofErr w:type="spellStart"/>
            <w:r w:rsidRPr="00973105">
              <w:rPr>
                <w:rFonts w:ascii="GHEA Grapalat" w:hAnsi="GHEA Grapalat"/>
                <w:sz w:val="16"/>
                <w:szCs w:val="16"/>
              </w:rPr>
              <w:t>регуляр</w:t>
            </w:r>
            <w:proofErr w:type="spellEnd"/>
          </w:p>
        </w:tc>
        <w:tc>
          <w:tcPr>
            <w:tcW w:w="1276" w:type="dxa"/>
            <w:vAlign w:val="center"/>
          </w:tcPr>
          <w:p w:rsidR="009053F2" w:rsidRPr="00B138F3" w:rsidRDefault="009053F2" w:rsidP="009053F2">
            <w:pPr>
              <w:widowControl w:val="0"/>
              <w:jc w:val="center"/>
              <w:rPr>
                <w:rFonts w:ascii="GHEA Grapalat" w:hAnsi="GHEA Grapalat"/>
                <w:sz w:val="16"/>
                <w:szCs w:val="16"/>
              </w:rPr>
            </w:pPr>
          </w:p>
        </w:tc>
        <w:tc>
          <w:tcPr>
            <w:tcW w:w="3402" w:type="dxa"/>
            <w:vAlign w:val="center"/>
          </w:tcPr>
          <w:p w:rsidR="009053F2" w:rsidRPr="00B138F3" w:rsidRDefault="009053F2" w:rsidP="009053F2">
            <w:pPr>
              <w:widowControl w:val="0"/>
              <w:jc w:val="center"/>
              <w:rPr>
                <w:rFonts w:ascii="GHEA Grapalat" w:hAnsi="GHEA Grapalat"/>
                <w:sz w:val="16"/>
                <w:szCs w:val="16"/>
              </w:rPr>
            </w:pPr>
            <w:r w:rsidRPr="00973105">
              <w:rPr>
                <w:rFonts w:ascii="GHEA Grapalat" w:hAnsi="GHEA Grapalat"/>
                <w:sz w:val="16"/>
                <w:szCs w:val="16"/>
              </w:rPr>
              <w:t xml:space="preserve">Внешний вид: чистый и прозрачный, октановое число определяется методом исследования - не менее 91, моторным методом: не менее 81, давление насыщенных паров бензина от 45 до 100 кПа, содержание свинца не более 5 мг / дм3, объемная часть бензола не более 1 %, плотность при температуре 15 0C : от 720 до 775 кг/м3, , содержание серы: не более 10 мг/кг, масса кислорода-не более 2,7%, объемная часть окислителей не более: метанол 3 %, этанол 5 %, изопропиловый спирт10%, изобутиловый спирт10 %, </w:t>
            </w:r>
            <w:proofErr w:type="spellStart"/>
            <w:r w:rsidRPr="00973105">
              <w:rPr>
                <w:rFonts w:ascii="GHEA Grapalat" w:hAnsi="GHEA Grapalat"/>
                <w:sz w:val="16"/>
                <w:szCs w:val="16"/>
              </w:rPr>
              <w:t>триабутиловый</w:t>
            </w:r>
            <w:proofErr w:type="spellEnd"/>
            <w:r w:rsidRPr="00973105">
              <w:rPr>
                <w:rFonts w:ascii="GHEA Grapalat" w:hAnsi="GHEA Grapalat"/>
                <w:sz w:val="16"/>
                <w:szCs w:val="16"/>
              </w:rPr>
              <w:t xml:space="preserve"> спирт 7 %, эфиры (C5 и более)15 %, другие окислители10 %. Безопасность, маркировка: согласно постановлению Правительства РА № 1592-N от 11 ноября 2004 г. “Технического регламента моторного топлива внутреннего сгорания”. Представить сертификат соответствия качества, если это применимо к данному продукту. Поставка: по чеку.</w:t>
            </w:r>
          </w:p>
        </w:tc>
        <w:tc>
          <w:tcPr>
            <w:tcW w:w="752" w:type="dxa"/>
            <w:vAlign w:val="center"/>
          </w:tcPr>
          <w:p w:rsidR="009053F2" w:rsidRPr="00B138F3" w:rsidRDefault="009053F2" w:rsidP="009053F2">
            <w:pPr>
              <w:widowControl w:val="0"/>
              <w:jc w:val="center"/>
              <w:rPr>
                <w:rFonts w:ascii="GHEA Grapalat" w:hAnsi="GHEA Grapalat"/>
                <w:sz w:val="16"/>
                <w:szCs w:val="16"/>
              </w:rPr>
            </w:pPr>
            <w:r w:rsidRPr="00973105">
              <w:rPr>
                <w:rFonts w:ascii="GHEA Grapalat" w:hAnsi="GHEA Grapalat"/>
                <w:sz w:val="16"/>
                <w:szCs w:val="16"/>
              </w:rPr>
              <w:t>литр</w:t>
            </w:r>
          </w:p>
        </w:tc>
        <w:tc>
          <w:tcPr>
            <w:tcW w:w="1559" w:type="dxa"/>
            <w:vAlign w:val="center"/>
          </w:tcPr>
          <w:p w:rsidR="009053F2" w:rsidRPr="007002BE" w:rsidRDefault="009053F2" w:rsidP="009053F2">
            <w:pPr>
              <w:widowControl w:val="0"/>
              <w:jc w:val="center"/>
              <w:rPr>
                <w:rFonts w:ascii="GHEA Grapalat" w:hAnsi="GHEA Grapalat"/>
                <w:sz w:val="16"/>
                <w:szCs w:val="16"/>
              </w:rPr>
            </w:pPr>
          </w:p>
        </w:tc>
        <w:tc>
          <w:tcPr>
            <w:tcW w:w="962" w:type="dxa"/>
            <w:vAlign w:val="center"/>
          </w:tcPr>
          <w:p w:rsidR="009053F2" w:rsidRPr="007002BE" w:rsidRDefault="009053F2" w:rsidP="009053F2">
            <w:pPr>
              <w:widowControl w:val="0"/>
              <w:jc w:val="center"/>
              <w:rPr>
                <w:rFonts w:ascii="GHEA Grapalat" w:hAnsi="GHEA Grapalat"/>
                <w:sz w:val="16"/>
                <w:szCs w:val="16"/>
              </w:rPr>
            </w:pPr>
          </w:p>
        </w:tc>
        <w:tc>
          <w:tcPr>
            <w:tcW w:w="1022" w:type="dxa"/>
            <w:vAlign w:val="center"/>
          </w:tcPr>
          <w:p w:rsidR="009053F2" w:rsidRPr="007002BE" w:rsidRDefault="00D260F3" w:rsidP="009053F2">
            <w:pPr>
              <w:jc w:val="center"/>
              <w:rPr>
                <w:rFonts w:ascii="GHEA Grapalat" w:hAnsi="GHEA Grapalat"/>
                <w:sz w:val="20"/>
              </w:rPr>
            </w:pPr>
            <w:r>
              <w:rPr>
                <w:rFonts w:ascii="GHEA Grapalat" w:hAnsi="GHEA Grapalat"/>
                <w:sz w:val="20"/>
              </w:rPr>
              <w:t>4000</w:t>
            </w:r>
          </w:p>
        </w:tc>
        <w:tc>
          <w:tcPr>
            <w:tcW w:w="821" w:type="dxa"/>
            <w:vAlign w:val="center"/>
          </w:tcPr>
          <w:p w:rsidR="009053F2" w:rsidRPr="007002BE" w:rsidRDefault="009053F2" w:rsidP="009053F2">
            <w:pPr>
              <w:jc w:val="center"/>
              <w:rPr>
                <w:rFonts w:ascii="GHEA Grapalat" w:hAnsi="GHEA Grapalat"/>
                <w:sz w:val="16"/>
                <w:szCs w:val="16"/>
              </w:rPr>
            </w:pPr>
            <w:r w:rsidRPr="007002BE">
              <w:rPr>
                <w:rFonts w:ascii="GHEA Grapalat" w:hAnsi="GHEA Grapalat" w:cs="Calibri"/>
                <w:color w:val="000000"/>
                <w:sz w:val="16"/>
                <w:szCs w:val="16"/>
              </w:rPr>
              <w:t xml:space="preserve">г. Ереван, </w:t>
            </w:r>
            <w:proofErr w:type="spellStart"/>
            <w:r w:rsidRPr="007002BE">
              <w:rPr>
                <w:rFonts w:ascii="GHEA Grapalat" w:hAnsi="GHEA Grapalat" w:cs="Calibri"/>
                <w:color w:val="000000"/>
                <w:sz w:val="16"/>
                <w:szCs w:val="16"/>
              </w:rPr>
              <w:t>Гераци</w:t>
            </w:r>
            <w:proofErr w:type="spellEnd"/>
            <w:r w:rsidRPr="007002BE">
              <w:rPr>
                <w:rFonts w:ascii="GHEA Grapalat" w:hAnsi="GHEA Grapalat" w:cs="Calibri"/>
                <w:color w:val="000000"/>
                <w:sz w:val="16"/>
                <w:szCs w:val="16"/>
              </w:rPr>
              <w:t xml:space="preserve"> 5/1</w:t>
            </w:r>
          </w:p>
        </w:tc>
        <w:tc>
          <w:tcPr>
            <w:tcW w:w="1046" w:type="dxa"/>
            <w:vAlign w:val="center"/>
          </w:tcPr>
          <w:p w:rsidR="009053F2" w:rsidRPr="007002BE" w:rsidRDefault="00D260F3" w:rsidP="009053F2">
            <w:pPr>
              <w:jc w:val="center"/>
              <w:rPr>
                <w:rFonts w:ascii="GHEA Grapalat" w:hAnsi="GHEA Grapalat"/>
                <w:sz w:val="20"/>
              </w:rPr>
            </w:pPr>
            <w:r>
              <w:rPr>
                <w:rFonts w:ascii="GHEA Grapalat" w:hAnsi="GHEA Grapalat"/>
                <w:sz w:val="20"/>
              </w:rPr>
              <w:t>4000</w:t>
            </w:r>
          </w:p>
        </w:tc>
        <w:tc>
          <w:tcPr>
            <w:tcW w:w="947" w:type="dxa"/>
            <w:gridSpan w:val="2"/>
            <w:vAlign w:val="center"/>
          </w:tcPr>
          <w:p w:rsidR="009053F2" w:rsidRPr="007002BE" w:rsidRDefault="009053F2" w:rsidP="009053F2">
            <w:pPr>
              <w:widowControl w:val="0"/>
              <w:jc w:val="center"/>
              <w:rPr>
                <w:rFonts w:ascii="GHEA Grapalat" w:hAnsi="GHEA Grapalat"/>
                <w:sz w:val="16"/>
                <w:szCs w:val="16"/>
              </w:rPr>
            </w:pPr>
            <w:proofErr w:type="gramStart"/>
            <w:r w:rsidRPr="007002BE">
              <w:rPr>
                <w:rFonts w:ascii="Cambria Math" w:hAnsi="Cambria Math" w:cs="Cambria Math"/>
                <w:sz w:val="16"/>
                <w:szCs w:val="16"/>
              </w:rPr>
              <w:t>​​</w:t>
            </w:r>
            <w:r w:rsidRPr="009053F2">
              <w:rPr>
                <w:rFonts w:ascii="GHEA Grapalat" w:hAnsi="GHEA Grapalat" w:cs="GHEA Grapalat"/>
                <w:sz w:val="14"/>
                <w:szCs w:val="14"/>
              </w:rPr>
              <w:t>В</w:t>
            </w:r>
            <w:proofErr w:type="gramEnd"/>
            <w:r w:rsidRPr="009053F2">
              <w:rPr>
                <w:rFonts w:ascii="GHEA Grapalat" w:hAnsi="GHEA Grapalat" w:cs="GHEA Grapalat"/>
                <w:sz w:val="14"/>
                <w:szCs w:val="14"/>
              </w:rPr>
              <w:t xml:space="preserve"> 2024 году</w:t>
            </w:r>
            <w:r>
              <w:rPr>
                <w:rFonts w:ascii="Cambria Math" w:hAnsi="Cambria Math" w:cs="Cambria Math"/>
                <w:sz w:val="16"/>
                <w:szCs w:val="16"/>
              </w:rPr>
              <w:t xml:space="preserve"> </w:t>
            </w:r>
            <w:r w:rsidRPr="007002BE">
              <w:rPr>
                <w:rFonts w:ascii="GHEA Grapalat" w:hAnsi="GHEA Grapalat" w:cs="GHEA Grapalat"/>
                <w:sz w:val="14"/>
                <w:szCs w:val="14"/>
              </w:rPr>
              <w:t>в</w:t>
            </w:r>
            <w:r w:rsidRPr="007002BE">
              <w:rPr>
                <w:rFonts w:ascii="GHEA Grapalat" w:hAnsi="GHEA Grapalat"/>
                <w:sz w:val="14"/>
                <w:szCs w:val="14"/>
              </w:rPr>
              <w:t xml:space="preserve"> </w:t>
            </w:r>
            <w:r w:rsidRPr="007002BE">
              <w:rPr>
                <w:rFonts w:ascii="GHEA Grapalat" w:hAnsi="GHEA Grapalat" w:cs="GHEA Grapalat"/>
                <w:sz w:val="14"/>
                <w:szCs w:val="14"/>
              </w:rPr>
              <w:t>течение</w:t>
            </w:r>
            <w:r w:rsidRPr="007002BE">
              <w:rPr>
                <w:rFonts w:ascii="GHEA Grapalat" w:hAnsi="GHEA Grapalat"/>
                <w:sz w:val="14"/>
                <w:szCs w:val="14"/>
              </w:rPr>
              <w:t xml:space="preserve"> 20 </w:t>
            </w:r>
            <w:r w:rsidRPr="007002BE">
              <w:rPr>
                <w:rFonts w:ascii="GHEA Grapalat" w:hAnsi="GHEA Grapalat" w:cs="GHEA Grapalat"/>
                <w:sz w:val="14"/>
                <w:szCs w:val="14"/>
              </w:rPr>
              <w:t>календарных</w:t>
            </w:r>
            <w:r w:rsidRPr="007002BE">
              <w:rPr>
                <w:rFonts w:ascii="GHEA Grapalat" w:hAnsi="GHEA Grapalat"/>
                <w:sz w:val="14"/>
                <w:szCs w:val="14"/>
              </w:rPr>
              <w:t xml:space="preserve"> </w:t>
            </w:r>
            <w:r w:rsidRPr="007002BE">
              <w:rPr>
                <w:rFonts w:ascii="GHEA Grapalat" w:hAnsi="GHEA Grapalat" w:cs="GHEA Grapalat"/>
                <w:sz w:val="14"/>
                <w:szCs w:val="14"/>
              </w:rPr>
              <w:t>дней</w:t>
            </w:r>
            <w:r w:rsidRPr="007002BE">
              <w:rPr>
                <w:rFonts w:ascii="GHEA Grapalat" w:hAnsi="GHEA Grapalat"/>
                <w:sz w:val="14"/>
                <w:szCs w:val="14"/>
              </w:rPr>
              <w:t xml:space="preserve"> </w:t>
            </w:r>
            <w:r w:rsidRPr="007002BE">
              <w:rPr>
                <w:rFonts w:ascii="GHEA Grapalat" w:hAnsi="GHEA Grapalat" w:cs="GHEA Grapalat"/>
                <w:sz w:val="14"/>
                <w:szCs w:val="14"/>
              </w:rPr>
              <w:t>с</w:t>
            </w:r>
            <w:r w:rsidRPr="007002BE">
              <w:rPr>
                <w:rFonts w:ascii="GHEA Grapalat" w:hAnsi="GHEA Grapalat"/>
                <w:sz w:val="14"/>
                <w:szCs w:val="14"/>
              </w:rPr>
              <w:t xml:space="preserve"> </w:t>
            </w:r>
            <w:r w:rsidRPr="007002BE">
              <w:rPr>
                <w:rFonts w:ascii="GHEA Grapalat" w:hAnsi="GHEA Grapalat" w:cs="GHEA Grapalat"/>
                <w:sz w:val="14"/>
                <w:szCs w:val="14"/>
              </w:rPr>
              <w:t>даты</w:t>
            </w:r>
            <w:r w:rsidRPr="007002BE">
              <w:rPr>
                <w:rFonts w:ascii="GHEA Grapalat" w:hAnsi="GHEA Grapalat"/>
                <w:sz w:val="14"/>
                <w:szCs w:val="14"/>
              </w:rPr>
              <w:t xml:space="preserve"> </w:t>
            </w:r>
            <w:r w:rsidRPr="007002BE">
              <w:rPr>
                <w:rFonts w:ascii="GHEA Grapalat" w:hAnsi="GHEA Grapalat" w:cs="GHEA Grapalat"/>
                <w:sz w:val="14"/>
                <w:szCs w:val="14"/>
              </w:rPr>
              <w:t>вступления</w:t>
            </w:r>
            <w:r w:rsidRPr="007002BE">
              <w:rPr>
                <w:rFonts w:ascii="GHEA Grapalat" w:hAnsi="GHEA Grapalat"/>
                <w:sz w:val="14"/>
                <w:szCs w:val="14"/>
              </w:rPr>
              <w:t xml:space="preserve"> </w:t>
            </w:r>
            <w:r w:rsidRPr="007002BE">
              <w:rPr>
                <w:rFonts w:ascii="GHEA Grapalat" w:hAnsi="GHEA Grapalat" w:cs="GHEA Grapalat"/>
                <w:sz w:val="14"/>
                <w:szCs w:val="14"/>
              </w:rPr>
              <w:t>в</w:t>
            </w:r>
            <w:r w:rsidRPr="007002BE">
              <w:rPr>
                <w:rFonts w:ascii="GHEA Grapalat" w:hAnsi="GHEA Grapalat"/>
                <w:sz w:val="14"/>
                <w:szCs w:val="14"/>
              </w:rPr>
              <w:t xml:space="preserve"> </w:t>
            </w:r>
            <w:r w:rsidRPr="007002BE">
              <w:rPr>
                <w:rFonts w:ascii="GHEA Grapalat" w:hAnsi="GHEA Grapalat" w:cs="GHEA Grapalat"/>
                <w:sz w:val="14"/>
                <w:szCs w:val="14"/>
              </w:rPr>
              <w:t>силу</w:t>
            </w:r>
            <w:r w:rsidRPr="007002BE">
              <w:rPr>
                <w:rFonts w:ascii="GHEA Grapalat" w:hAnsi="GHEA Grapalat"/>
                <w:sz w:val="14"/>
                <w:szCs w:val="14"/>
              </w:rPr>
              <w:t xml:space="preserve"> </w:t>
            </w:r>
            <w:r w:rsidRPr="007002BE">
              <w:rPr>
                <w:rFonts w:ascii="GHEA Grapalat" w:hAnsi="GHEA Grapalat" w:cs="GHEA Grapalat"/>
                <w:sz w:val="14"/>
                <w:szCs w:val="14"/>
              </w:rPr>
              <w:t>соглашения</w:t>
            </w:r>
            <w:r w:rsidRPr="007002BE">
              <w:rPr>
                <w:rFonts w:ascii="GHEA Grapalat" w:hAnsi="GHEA Grapalat"/>
                <w:sz w:val="14"/>
                <w:szCs w:val="14"/>
              </w:rPr>
              <w:t xml:space="preserve">, </w:t>
            </w:r>
            <w:r w:rsidRPr="007002BE">
              <w:rPr>
                <w:rFonts w:ascii="GHEA Grapalat" w:hAnsi="GHEA Grapalat" w:cs="GHEA Grapalat"/>
                <w:sz w:val="14"/>
                <w:szCs w:val="14"/>
              </w:rPr>
              <w:t>заключаемого</w:t>
            </w:r>
            <w:r w:rsidRPr="007002BE">
              <w:rPr>
                <w:rFonts w:ascii="GHEA Grapalat" w:hAnsi="GHEA Grapalat"/>
                <w:sz w:val="14"/>
                <w:szCs w:val="14"/>
              </w:rPr>
              <w:t xml:space="preserve"> </w:t>
            </w:r>
            <w:r w:rsidRPr="007002BE">
              <w:rPr>
                <w:rFonts w:ascii="GHEA Grapalat" w:hAnsi="GHEA Grapalat" w:cs="GHEA Grapalat"/>
                <w:sz w:val="14"/>
                <w:szCs w:val="14"/>
              </w:rPr>
              <w:t>между</w:t>
            </w:r>
            <w:r w:rsidRPr="007002BE">
              <w:rPr>
                <w:rFonts w:ascii="GHEA Grapalat" w:hAnsi="GHEA Grapalat"/>
                <w:sz w:val="14"/>
                <w:szCs w:val="14"/>
              </w:rPr>
              <w:t xml:space="preserve"> </w:t>
            </w:r>
            <w:r w:rsidRPr="007002BE">
              <w:rPr>
                <w:rFonts w:ascii="GHEA Grapalat" w:hAnsi="GHEA Grapalat" w:cs="GHEA Grapalat"/>
                <w:sz w:val="14"/>
                <w:szCs w:val="14"/>
              </w:rPr>
              <w:t>сторонами</w:t>
            </w:r>
            <w:r w:rsidRPr="007002BE">
              <w:rPr>
                <w:rFonts w:ascii="GHEA Grapalat" w:hAnsi="GHEA Grapalat"/>
                <w:sz w:val="14"/>
                <w:szCs w:val="14"/>
              </w:rPr>
              <w:t xml:space="preserve">, </w:t>
            </w:r>
            <w:r w:rsidRPr="007002BE">
              <w:rPr>
                <w:rFonts w:ascii="GHEA Grapalat" w:hAnsi="GHEA Grapalat" w:cs="GHEA Grapalat"/>
                <w:sz w:val="14"/>
                <w:szCs w:val="14"/>
              </w:rPr>
              <w:t>при</w:t>
            </w:r>
            <w:r w:rsidRPr="007002BE">
              <w:rPr>
                <w:rFonts w:ascii="GHEA Grapalat" w:hAnsi="GHEA Grapalat"/>
                <w:sz w:val="14"/>
                <w:szCs w:val="14"/>
              </w:rPr>
              <w:t xml:space="preserve"> </w:t>
            </w:r>
            <w:proofErr w:type="spellStart"/>
            <w:r w:rsidRPr="007002BE">
              <w:rPr>
                <w:rFonts w:ascii="GHEA Grapalat" w:hAnsi="GHEA Grapalat" w:cs="GHEA Grapalat"/>
                <w:sz w:val="14"/>
                <w:szCs w:val="14"/>
              </w:rPr>
              <w:t>предусмотрении</w:t>
            </w:r>
            <w:proofErr w:type="spellEnd"/>
            <w:r w:rsidRPr="007002BE">
              <w:rPr>
                <w:rFonts w:ascii="GHEA Grapalat" w:hAnsi="GHEA Grapalat"/>
                <w:sz w:val="14"/>
                <w:szCs w:val="14"/>
              </w:rPr>
              <w:t xml:space="preserve"> </w:t>
            </w:r>
            <w:r w:rsidRPr="007002BE">
              <w:rPr>
                <w:rFonts w:ascii="GHEA Grapalat" w:hAnsi="GHEA Grapalat" w:cs="GHEA Grapalat"/>
                <w:sz w:val="14"/>
                <w:szCs w:val="14"/>
              </w:rPr>
              <w:t>соответствующих</w:t>
            </w:r>
            <w:r w:rsidRPr="007002BE">
              <w:rPr>
                <w:rFonts w:ascii="GHEA Grapalat" w:hAnsi="GHEA Grapalat"/>
                <w:sz w:val="14"/>
                <w:szCs w:val="14"/>
              </w:rPr>
              <w:t xml:space="preserve"> </w:t>
            </w:r>
            <w:r w:rsidRPr="007002BE">
              <w:rPr>
                <w:rFonts w:ascii="GHEA Grapalat" w:hAnsi="GHEA Grapalat" w:cs="GHEA Grapalat"/>
                <w:sz w:val="14"/>
                <w:szCs w:val="14"/>
              </w:rPr>
              <w:t>финансовых</w:t>
            </w:r>
            <w:r w:rsidRPr="007002BE">
              <w:rPr>
                <w:rFonts w:ascii="GHEA Grapalat" w:hAnsi="GHEA Grapalat"/>
                <w:sz w:val="14"/>
                <w:szCs w:val="14"/>
              </w:rPr>
              <w:t xml:space="preserve"> </w:t>
            </w:r>
            <w:r w:rsidRPr="007002BE">
              <w:rPr>
                <w:rFonts w:ascii="GHEA Grapalat" w:hAnsi="GHEA Grapalat" w:cs="GHEA Grapalat"/>
                <w:sz w:val="14"/>
                <w:szCs w:val="14"/>
              </w:rPr>
              <w:t>средств</w:t>
            </w:r>
          </w:p>
        </w:tc>
      </w:tr>
      <w:tr w:rsidR="009053F2" w:rsidRPr="007002BE" w:rsidTr="00D260F3">
        <w:trPr>
          <w:trHeight w:val="2199"/>
          <w:jc w:val="center"/>
        </w:trPr>
        <w:tc>
          <w:tcPr>
            <w:tcW w:w="1242" w:type="dxa"/>
            <w:vAlign w:val="center"/>
          </w:tcPr>
          <w:p w:rsidR="009053F2" w:rsidRPr="00B138F3" w:rsidRDefault="009053F2" w:rsidP="009053F2">
            <w:pPr>
              <w:widowControl w:val="0"/>
              <w:jc w:val="center"/>
              <w:rPr>
                <w:rFonts w:ascii="GHEA Grapalat" w:hAnsi="GHEA Grapalat"/>
                <w:sz w:val="16"/>
                <w:szCs w:val="16"/>
              </w:rPr>
            </w:pPr>
            <w:r>
              <w:rPr>
                <w:rFonts w:ascii="GHEA Grapalat" w:hAnsi="GHEA Grapalat"/>
                <w:sz w:val="16"/>
                <w:szCs w:val="16"/>
              </w:rPr>
              <w:lastRenderedPageBreak/>
              <w:t>2</w:t>
            </w:r>
          </w:p>
        </w:tc>
        <w:tc>
          <w:tcPr>
            <w:tcW w:w="1775" w:type="dxa"/>
            <w:vAlign w:val="center"/>
          </w:tcPr>
          <w:p w:rsidR="009053F2" w:rsidRPr="00A853C5" w:rsidRDefault="009053F2" w:rsidP="009053F2">
            <w:pPr>
              <w:jc w:val="center"/>
              <w:rPr>
                <w:rFonts w:ascii="GHEA Grapalat" w:hAnsi="GHEA Grapalat"/>
                <w:sz w:val="18"/>
                <w:szCs w:val="18"/>
              </w:rPr>
            </w:pPr>
            <w:r w:rsidRPr="006E791A">
              <w:rPr>
                <w:rFonts w:ascii="GHEA Grapalat" w:hAnsi="GHEA Grapalat"/>
                <w:sz w:val="18"/>
                <w:szCs w:val="18"/>
              </w:rPr>
              <w:t>09134200</w:t>
            </w:r>
          </w:p>
        </w:tc>
        <w:tc>
          <w:tcPr>
            <w:tcW w:w="1572" w:type="dxa"/>
            <w:vAlign w:val="center"/>
          </w:tcPr>
          <w:p w:rsidR="009053F2" w:rsidRPr="00B138F3" w:rsidRDefault="009053F2" w:rsidP="009053F2">
            <w:pPr>
              <w:widowControl w:val="0"/>
              <w:jc w:val="center"/>
              <w:rPr>
                <w:rFonts w:ascii="GHEA Grapalat" w:hAnsi="GHEA Grapalat"/>
                <w:sz w:val="16"/>
                <w:szCs w:val="16"/>
              </w:rPr>
            </w:pPr>
            <w:r w:rsidRPr="00973105">
              <w:rPr>
                <w:rFonts w:ascii="GHEA Grapalat" w:hAnsi="GHEA Grapalat"/>
                <w:sz w:val="16"/>
                <w:szCs w:val="16"/>
              </w:rPr>
              <w:t>Дизельное топливо</w:t>
            </w:r>
          </w:p>
        </w:tc>
        <w:tc>
          <w:tcPr>
            <w:tcW w:w="1276" w:type="dxa"/>
            <w:vAlign w:val="center"/>
          </w:tcPr>
          <w:p w:rsidR="009053F2" w:rsidRPr="00B138F3" w:rsidRDefault="009053F2" w:rsidP="009053F2">
            <w:pPr>
              <w:widowControl w:val="0"/>
              <w:jc w:val="center"/>
              <w:rPr>
                <w:rFonts w:ascii="GHEA Grapalat" w:hAnsi="GHEA Grapalat"/>
                <w:sz w:val="16"/>
                <w:szCs w:val="16"/>
              </w:rPr>
            </w:pPr>
          </w:p>
        </w:tc>
        <w:tc>
          <w:tcPr>
            <w:tcW w:w="3402" w:type="dxa"/>
            <w:vAlign w:val="center"/>
          </w:tcPr>
          <w:p w:rsidR="009053F2" w:rsidRPr="00B138F3" w:rsidRDefault="009053F2" w:rsidP="009053F2">
            <w:pPr>
              <w:widowControl w:val="0"/>
              <w:jc w:val="center"/>
              <w:rPr>
                <w:rFonts w:ascii="GHEA Grapalat" w:hAnsi="GHEA Grapalat"/>
                <w:sz w:val="16"/>
                <w:szCs w:val="16"/>
              </w:rPr>
            </w:pPr>
            <w:proofErr w:type="spellStart"/>
            <w:r w:rsidRPr="00973105">
              <w:rPr>
                <w:rFonts w:ascii="GHEA Grapalat" w:hAnsi="GHEA Grapalat"/>
                <w:sz w:val="16"/>
                <w:szCs w:val="16"/>
              </w:rPr>
              <w:t>Цетановое</w:t>
            </w:r>
            <w:proofErr w:type="spellEnd"/>
            <w:r w:rsidRPr="00973105">
              <w:rPr>
                <w:rFonts w:ascii="GHEA Grapalat" w:hAnsi="GHEA Grapalat"/>
                <w:sz w:val="16"/>
                <w:szCs w:val="16"/>
              </w:rPr>
              <w:t xml:space="preserve"> число не менее 51. </w:t>
            </w:r>
            <w:proofErr w:type="spellStart"/>
            <w:r w:rsidRPr="00973105">
              <w:rPr>
                <w:rFonts w:ascii="GHEA Grapalat" w:hAnsi="GHEA Grapalat"/>
                <w:sz w:val="16"/>
                <w:szCs w:val="16"/>
              </w:rPr>
              <w:t>Цетановый</w:t>
            </w:r>
            <w:proofErr w:type="spellEnd"/>
            <w:r w:rsidRPr="00973105">
              <w:rPr>
                <w:rFonts w:ascii="GHEA Grapalat" w:hAnsi="GHEA Grapalat"/>
                <w:sz w:val="16"/>
                <w:szCs w:val="16"/>
              </w:rPr>
              <w:t xml:space="preserve"> указатель не менее 46. Плотность при температуре 15° C 820-845 кг / м3. Массовая доля полициклических ароматических углеводородов - не более 11%. Содержание серы не более 10 мг/кг. Температура воспламенения не менее 55 ° С. Остаток углерода/ </w:t>
            </w:r>
            <w:proofErr w:type="spellStart"/>
            <w:r w:rsidRPr="00973105">
              <w:rPr>
                <w:rFonts w:ascii="GHEA Grapalat" w:hAnsi="GHEA Grapalat"/>
                <w:sz w:val="16"/>
                <w:szCs w:val="16"/>
              </w:rPr>
              <w:t>коксичность</w:t>
            </w:r>
            <w:proofErr w:type="spellEnd"/>
            <w:r w:rsidRPr="00973105">
              <w:rPr>
                <w:rFonts w:ascii="GHEA Grapalat" w:hAnsi="GHEA Grapalat"/>
                <w:sz w:val="16"/>
                <w:szCs w:val="16"/>
              </w:rPr>
              <w:t xml:space="preserve"> / в 10 % остатке не более 0,3 %. Вязкость при 40 ° С: от 2,0 до 4,5 мм2/с. Температура помутнения: не выше 5 ° C. Безопасность, маркировка и упаковка: согласно постановлению Правительства РА № 1592-N от 11 ноября 2004 г. “Технического регламента моторного топлива внутреннего сгорания”. Поставка: по чеку.</w:t>
            </w:r>
          </w:p>
        </w:tc>
        <w:tc>
          <w:tcPr>
            <w:tcW w:w="752" w:type="dxa"/>
            <w:vAlign w:val="center"/>
          </w:tcPr>
          <w:p w:rsidR="009053F2" w:rsidRPr="00B138F3" w:rsidRDefault="009053F2" w:rsidP="009053F2">
            <w:pPr>
              <w:widowControl w:val="0"/>
              <w:jc w:val="center"/>
              <w:rPr>
                <w:rFonts w:ascii="GHEA Grapalat" w:hAnsi="GHEA Grapalat"/>
                <w:sz w:val="16"/>
                <w:szCs w:val="16"/>
              </w:rPr>
            </w:pPr>
            <w:r w:rsidRPr="00973105">
              <w:rPr>
                <w:rFonts w:ascii="GHEA Grapalat" w:hAnsi="GHEA Grapalat"/>
                <w:sz w:val="16"/>
                <w:szCs w:val="16"/>
              </w:rPr>
              <w:t>литр</w:t>
            </w:r>
          </w:p>
        </w:tc>
        <w:tc>
          <w:tcPr>
            <w:tcW w:w="1559" w:type="dxa"/>
            <w:vAlign w:val="center"/>
          </w:tcPr>
          <w:p w:rsidR="009053F2" w:rsidRPr="007002BE" w:rsidRDefault="009053F2" w:rsidP="009053F2">
            <w:pPr>
              <w:widowControl w:val="0"/>
              <w:jc w:val="center"/>
              <w:rPr>
                <w:rFonts w:ascii="GHEA Grapalat" w:hAnsi="GHEA Grapalat"/>
                <w:sz w:val="16"/>
                <w:szCs w:val="16"/>
              </w:rPr>
            </w:pPr>
          </w:p>
        </w:tc>
        <w:tc>
          <w:tcPr>
            <w:tcW w:w="962" w:type="dxa"/>
            <w:vAlign w:val="center"/>
          </w:tcPr>
          <w:p w:rsidR="009053F2" w:rsidRPr="007002BE" w:rsidRDefault="009053F2" w:rsidP="009053F2">
            <w:pPr>
              <w:widowControl w:val="0"/>
              <w:jc w:val="center"/>
              <w:rPr>
                <w:rFonts w:ascii="GHEA Grapalat" w:hAnsi="GHEA Grapalat"/>
                <w:sz w:val="16"/>
                <w:szCs w:val="16"/>
              </w:rPr>
            </w:pPr>
          </w:p>
        </w:tc>
        <w:tc>
          <w:tcPr>
            <w:tcW w:w="1022" w:type="dxa"/>
            <w:vAlign w:val="center"/>
          </w:tcPr>
          <w:p w:rsidR="009053F2" w:rsidRPr="007002BE" w:rsidRDefault="00D260F3" w:rsidP="009053F2">
            <w:pPr>
              <w:jc w:val="center"/>
              <w:rPr>
                <w:rFonts w:ascii="GHEA Grapalat" w:hAnsi="GHEA Grapalat"/>
                <w:sz w:val="20"/>
              </w:rPr>
            </w:pPr>
            <w:r>
              <w:rPr>
                <w:rFonts w:ascii="GHEA Grapalat" w:hAnsi="GHEA Grapalat"/>
                <w:sz w:val="20"/>
              </w:rPr>
              <w:t>2000</w:t>
            </w:r>
          </w:p>
        </w:tc>
        <w:tc>
          <w:tcPr>
            <w:tcW w:w="821" w:type="dxa"/>
            <w:vAlign w:val="center"/>
          </w:tcPr>
          <w:p w:rsidR="009053F2" w:rsidRPr="007002BE" w:rsidRDefault="009053F2" w:rsidP="009053F2">
            <w:pPr>
              <w:jc w:val="center"/>
              <w:rPr>
                <w:rFonts w:ascii="GHEA Grapalat" w:hAnsi="GHEA Grapalat" w:cs="Calibri"/>
                <w:color w:val="000000"/>
                <w:sz w:val="16"/>
                <w:szCs w:val="16"/>
              </w:rPr>
            </w:pPr>
            <w:r w:rsidRPr="007002BE">
              <w:rPr>
                <w:rFonts w:ascii="GHEA Grapalat" w:hAnsi="GHEA Grapalat" w:cs="Calibri"/>
                <w:color w:val="000000"/>
                <w:sz w:val="16"/>
                <w:szCs w:val="16"/>
              </w:rPr>
              <w:t xml:space="preserve">г. Ереван, </w:t>
            </w:r>
            <w:proofErr w:type="spellStart"/>
            <w:r w:rsidRPr="007002BE">
              <w:rPr>
                <w:rFonts w:ascii="GHEA Grapalat" w:hAnsi="GHEA Grapalat" w:cs="Calibri"/>
                <w:color w:val="000000"/>
                <w:sz w:val="16"/>
                <w:szCs w:val="16"/>
              </w:rPr>
              <w:t>Гераци</w:t>
            </w:r>
            <w:proofErr w:type="spellEnd"/>
            <w:r w:rsidRPr="007002BE">
              <w:rPr>
                <w:rFonts w:ascii="GHEA Grapalat" w:hAnsi="GHEA Grapalat" w:cs="Calibri"/>
                <w:color w:val="000000"/>
                <w:sz w:val="16"/>
                <w:szCs w:val="16"/>
              </w:rPr>
              <w:t xml:space="preserve"> 5/1</w:t>
            </w:r>
          </w:p>
        </w:tc>
        <w:tc>
          <w:tcPr>
            <w:tcW w:w="1046" w:type="dxa"/>
            <w:vAlign w:val="center"/>
          </w:tcPr>
          <w:p w:rsidR="009053F2" w:rsidRPr="007002BE" w:rsidRDefault="00D260F3" w:rsidP="009053F2">
            <w:pPr>
              <w:jc w:val="center"/>
              <w:rPr>
                <w:rFonts w:ascii="GHEA Grapalat" w:hAnsi="GHEA Grapalat"/>
                <w:sz w:val="20"/>
              </w:rPr>
            </w:pPr>
            <w:r>
              <w:rPr>
                <w:rFonts w:ascii="GHEA Grapalat" w:hAnsi="GHEA Grapalat"/>
                <w:sz w:val="20"/>
              </w:rPr>
              <w:t>2000</w:t>
            </w:r>
          </w:p>
        </w:tc>
        <w:tc>
          <w:tcPr>
            <w:tcW w:w="947" w:type="dxa"/>
            <w:gridSpan w:val="2"/>
          </w:tcPr>
          <w:p w:rsidR="009053F2" w:rsidRPr="007002BE" w:rsidRDefault="009053F2" w:rsidP="009053F2">
            <w:pPr>
              <w:jc w:val="center"/>
              <w:rPr>
                <w:rFonts w:ascii="GHEA Grapalat" w:hAnsi="GHEA Grapalat"/>
              </w:rPr>
            </w:pPr>
            <w:r w:rsidRPr="009053F2">
              <w:rPr>
                <w:rFonts w:ascii="GHEA Grapalat" w:hAnsi="GHEA Grapalat" w:cs="GHEA Grapalat"/>
                <w:sz w:val="14"/>
                <w:szCs w:val="14"/>
              </w:rPr>
              <w:t>В 2024 году</w:t>
            </w:r>
            <w:r>
              <w:rPr>
                <w:rFonts w:ascii="Cambria Math" w:hAnsi="Cambria Math" w:cs="Cambria Math"/>
                <w:sz w:val="16"/>
                <w:szCs w:val="16"/>
              </w:rPr>
              <w:t xml:space="preserve"> </w:t>
            </w:r>
            <w:r w:rsidRPr="007002BE">
              <w:rPr>
                <w:rFonts w:ascii="GHEA Grapalat" w:hAnsi="GHEA Grapalat" w:cs="GHEA Grapalat"/>
                <w:sz w:val="14"/>
                <w:szCs w:val="14"/>
              </w:rPr>
              <w:t>в</w:t>
            </w:r>
            <w:r w:rsidRPr="007002BE">
              <w:rPr>
                <w:rFonts w:ascii="GHEA Grapalat" w:hAnsi="GHEA Grapalat"/>
                <w:sz w:val="14"/>
                <w:szCs w:val="14"/>
              </w:rPr>
              <w:t xml:space="preserve"> </w:t>
            </w:r>
            <w:r w:rsidRPr="007002BE">
              <w:rPr>
                <w:rFonts w:ascii="GHEA Grapalat" w:hAnsi="GHEA Grapalat" w:cs="GHEA Grapalat"/>
                <w:sz w:val="14"/>
                <w:szCs w:val="14"/>
              </w:rPr>
              <w:t>течение</w:t>
            </w:r>
            <w:r w:rsidRPr="007002BE">
              <w:rPr>
                <w:rFonts w:ascii="GHEA Grapalat" w:hAnsi="GHEA Grapalat"/>
                <w:sz w:val="14"/>
                <w:szCs w:val="14"/>
              </w:rPr>
              <w:t xml:space="preserve"> 20 </w:t>
            </w:r>
            <w:r w:rsidRPr="007002BE">
              <w:rPr>
                <w:rFonts w:ascii="GHEA Grapalat" w:hAnsi="GHEA Grapalat" w:cs="GHEA Grapalat"/>
                <w:sz w:val="14"/>
                <w:szCs w:val="14"/>
              </w:rPr>
              <w:t>календарных</w:t>
            </w:r>
            <w:r w:rsidRPr="007002BE">
              <w:rPr>
                <w:rFonts w:ascii="GHEA Grapalat" w:hAnsi="GHEA Grapalat"/>
                <w:sz w:val="14"/>
                <w:szCs w:val="14"/>
              </w:rPr>
              <w:t xml:space="preserve"> </w:t>
            </w:r>
            <w:r w:rsidRPr="007002BE">
              <w:rPr>
                <w:rFonts w:ascii="GHEA Grapalat" w:hAnsi="GHEA Grapalat" w:cs="GHEA Grapalat"/>
                <w:sz w:val="14"/>
                <w:szCs w:val="14"/>
              </w:rPr>
              <w:t>дней</w:t>
            </w:r>
            <w:r w:rsidRPr="007002BE">
              <w:rPr>
                <w:rFonts w:ascii="GHEA Grapalat" w:hAnsi="GHEA Grapalat"/>
                <w:sz w:val="14"/>
                <w:szCs w:val="14"/>
              </w:rPr>
              <w:t xml:space="preserve"> </w:t>
            </w:r>
            <w:r w:rsidRPr="007002BE">
              <w:rPr>
                <w:rFonts w:ascii="GHEA Grapalat" w:hAnsi="GHEA Grapalat" w:cs="GHEA Grapalat"/>
                <w:sz w:val="14"/>
                <w:szCs w:val="14"/>
              </w:rPr>
              <w:t>с</w:t>
            </w:r>
            <w:r w:rsidRPr="007002BE">
              <w:rPr>
                <w:rFonts w:ascii="GHEA Grapalat" w:hAnsi="GHEA Grapalat"/>
                <w:sz w:val="14"/>
                <w:szCs w:val="14"/>
              </w:rPr>
              <w:t xml:space="preserve"> </w:t>
            </w:r>
            <w:r w:rsidRPr="007002BE">
              <w:rPr>
                <w:rFonts w:ascii="GHEA Grapalat" w:hAnsi="GHEA Grapalat" w:cs="GHEA Grapalat"/>
                <w:sz w:val="14"/>
                <w:szCs w:val="14"/>
              </w:rPr>
              <w:t>даты</w:t>
            </w:r>
            <w:r w:rsidRPr="007002BE">
              <w:rPr>
                <w:rFonts w:ascii="GHEA Grapalat" w:hAnsi="GHEA Grapalat"/>
                <w:sz w:val="14"/>
                <w:szCs w:val="14"/>
              </w:rPr>
              <w:t xml:space="preserve"> </w:t>
            </w:r>
            <w:r w:rsidRPr="007002BE">
              <w:rPr>
                <w:rFonts w:ascii="GHEA Grapalat" w:hAnsi="GHEA Grapalat" w:cs="GHEA Grapalat"/>
                <w:sz w:val="14"/>
                <w:szCs w:val="14"/>
              </w:rPr>
              <w:t>вступления</w:t>
            </w:r>
            <w:r w:rsidRPr="007002BE">
              <w:rPr>
                <w:rFonts w:ascii="GHEA Grapalat" w:hAnsi="GHEA Grapalat"/>
                <w:sz w:val="14"/>
                <w:szCs w:val="14"/>
              </w:rPr>
              <w:t xml:space="preserve"> </w:t>
            </w:r>
            <w:r w:rsidRPr="007002BE">
              <w:rPr>
                <w:rFonts w:ascii="GHEA Grapalat" w:hAnsi="GHEA Grapalat" w:cs="GHEA Grapalat"/>
                <w:sz w:val="14"/>
                <w:szCs w:val="14"/>
              </w:rPr>
              <w:t>в</w:t>
            </w:r>
            <w:r w:rsidRPr="007002BE">
              <w:rPr>
                <w:rFonts w:ascii="GHEA Grapalat" w:hAnsi="GHEA Grapalat"/>
                <w:sz w:val="14"/>
                <w:szCs w:val="14"/>
              </w:rPr>
              <w:t xml:space="preserve"> </w:t>
            </w:r>
            <w:r w:rsidRPr="007002BE">
              <w:rPr>
                <w:rFonts w:ascii="GHEA Grapalat" w:hAnsi="GHEA Grapalat" w:cs="GHEA Grapalat"/>
                <w:sz w:val="14"/>
                <w:szCs w:val="14"/>
              </w:rPr>
              <w:t>силу</w:t>
            </w:r>
            <w:r w:rsidRPr="007002BE">
              <w:rPr>
                <w:rFonts w:ascii="GHEA Grapalat" w:hAnsi="GHEA Grapalat"/>
                <w:sz w:val="14"/>
                <w:szCs w:val="14"/>
              </w:rPr>
              <w:t xml:space="preserve"> </w:t>
            </w:r>
            <w:r w:rsidRPr="007002BE">
              <w:rPr>
                <w:rFonts w:ascii="GHEA Grapalat" w:hAnsi="GHEA Grapalat" w:cs="GHEA Grapalat"/>
                <w:sz w:val="14"/>
                <w:szCs w:val="14"/>
              </w:rPr>
              <w:t>соглашения</w:t>
            </w:r>
            <w:r w:rsidRPr="007002BE">
              <w:rPr>
                <w:rFonts w:ascii="GHEA Grapalat" w:hAnsi="GHEA Grapalat"/>
                <w:sz w:val="14"/>
                <w:szCs w:val="14"/>
              </w:rPr>
              <w:t xml:space="preserve">, </w:t>
            </w:r>
            <w:r w:rsidRPr="007002BE">
              <w:rPr>
                <w:rFonts w:ascii="GHEA Grapalat" w:hAnsi="GHEA Grapalat" w:cs="GHEA Grapalat"/>
                <w:sz w:val="14"/>
                <w:szCs w:val="14"/>
              </w:rPr>
              <w:t>заключаемого</w:t>
            </w:r>
            <w:r w:rsidRPr="007002BE">
              <w:rPr>
                <w:rFonts w:ascii="GHEA Grapalat" w:hAnsi="GHEA Grapalat"/>
                <w:sz w:val="14"/>
                <w:szCs w:val="14"/>
              </w:rPr>
              <w:t xml:space="preserve"> </w:t>
            </w:r>
            <w:r w:rsidRPr="007002BE">
              <w:rPr>
                <w:rFonts w:ascii="GHEA Grapalat" w:hAnsi="GHEA Grapalat" w:cs="GHEA Grapalat"/>
                <w:sz w:val="14"/>
                <w:szCs w:val="14"/>
              </w:rPr>
              <w:t>между</w:t>
            </w:r>
            <w:r w:rsidRPr="007002BE">
              <w:rPr>
                <w:rFonts w:ascii="GHEA Grapalat" w:hAnsi="GHEA Grapalat"/>
                <w:sz w:val="14"/>
                <w:szCs w:val="14"/>
              </w:rPr>
              <w:t xml:space="preserve"> </w:t>
            </w:r>
            <w:r w:rsidRPr="007002BE">
              <w:rPr>
                <w:rFonts w:ascii="GHEA Grapalat" w:hAnsi="GHEA Grapalat" w:cs="GHEA Grapalat"/>
                <w:sz w:val="14"/>
                <w:szCs w:val="14"/>
              </w:rPr>
              <w:t>сторонами</w:t>
            </w:r>
            <w:r w:rsidRPr="007002BE">
              <w:rPr>
                <w:rFonts w:ascii="GHEA Grapalat" w:hAnsi="GHEA Grapalat"/>
                <w:sz w:val="14"/>
                <w:szCs w:val="14"/>
              </w:rPr>
              <w:t xml:space="preserve">, </w:t>
            </w:r>
            <w:r w:rsidRPr="007002BE">
              <w:rPr>
                <w:rFonts w:ascii="GHEA Grapalat" w:hAnsi="GHEA Grapalat" w:cs="GHEA Grapalat"/>
                <w:sz w:val="14"/>
                <w:szCs w:val="14"/>
              </w:rPr>
              <w:t>при</w:t>
            </w:r>
            <w:r w:rsidRPr="007002BE">
              <w:rPr>
                <w:rFonts w:ascii="GHEA Grapalat" w:hAnsi="GHEA Grapalat"/>
                <w:sz w:val="14"/>
                <w:szCs w:val="14"/>
              </w:rPr>
              <w:t xml:space="preserve"> </w:t>
            </w:r>
            <w:proofErr w:type="spellStart"/>
            <w:r w:rsidRPr="007002BE">
              <w:rPr>
                <w:rFonts w:ascii="GHEA Grapalat" w:hAnsi="GHEA Grapalat" w:cs="GHEA Grapalat"/>
                <w:sz w:val="14"/>
                <w:szCs w:val="14"/>
              </w:rPr>
              <w:t>предусмотрении</w:t>
            </w:r>
            <w:proofErr w:type="spellEnd"/>
            <w:r w:rsidRPr="007002BE">
              <w:rPr>
                <w:rFonts w:ascii="GHEA Grapalat" w:hAnsi="GHEA Grapalat"/>
                <w:sz w:val="14"/>
                <w:szCs w:val="14"/>
              </w:rPr>
              <w:t xml:space="preserve"> </w:t>
            </w:r>
            <w:r w:rsidRPr="007002BE">
              <w:rPr>
                <w:rFonts w:ascii="GHEA Grapalat" w:hAnsi="GHEA Grapalat" w:cs="GHEA Grapalat"/>
                <w:sz w:val="14"/>
                <w:szCs w:val="14"/>
              </w:rPr>
              <w:t>соответствующих</w:t>
            </w:r>
            <w:r w:rsidRPr="007002BE">
              <w:rPr>
                <w:rFonts w:ascii="GHEA Grapalat" w:hAnsi="GHEA Grapalat"/>
                <w:sz w:val="14"/>
                <w:szCs w:val="14"/>
              </w:rPr>
              <w:t xml:space="preserve"> </w:t>
            </w:r>
            <w:r w:rsidRPr="007002BE">
              <w:rPr>
                <w:rFonts w:ascii="GHEA Grapalat" w:hAnsi="GHEA Grapalat" w:cs="GHEA Grapalat"/>
                <w:sz w:val="14"/>
                <w:szCs w:val="14"/>
              </w:rPr>
              <w:t>финансовых</w:t>
            </w:r>
            <w:r w:rsidRPr="007002BE">
              <w:rPr>
                <w:rFonts w:ascii="GHEA Grapalat" w:hAnsi="GHEA Grapalat"/>
                <w:sz w:val="14"/>
                <w:szCs w:val="14"/>
              </w:rPr>
              <w:t xml:space="preserve"> </w:t>
            </w:r>
            <w:r w:rsidRPr="007002BE">
              <w:rPr>
                <w:rFonts w:ascii="GHEA Grapalat" w:hAnsi="GHEA Grapalat" w:cs="GHEA Grapalat"/>
                <w:sz w:val="14"/>
                <w:szCs w:val="14"/>
              </w:rPr>
              <w:t>средств</w:t>
            </w:r>
          </w:p>
        </w:tc>
      </w:tr>
    </w:tbl>
    <w:p w:rsidR="00F954E8" w:rsidRDefault="00F954E8" w:rsidP="00B46D58">
      <w:pPr>
        <w:widowControl w:val="0"/>
        <w:jc w:val="both"/>
        <w:rPr>
          <w:rFonts w:ascii="GHEA Grapalat" w:hAnsi="GHEA Grapalat"/>
        </w:rPr>
      </w:pPr>
    </w:p>
    <w:p w:rsidR="00AF78F4" w:rsidRPr="00AF78F4" w:rsidRDefault="00AF78F4" w:rsidP="00AF78F4">
      <w:pPr>
        <w:rPr>
          <w:rFonts w:ascii="GHEA Grapalat" w:hAnsi="GHEA Grapalat"/>
          <w:i/>
          <w:sz w:val="16"/>
          <w:szCs w:val="16"/>
        </w:rPr>
      </w:pPr>
      <w:r w:rsidRPr="00AF78F4">
        <w:rPr>
          <w:rFonts w:ascii="GHEA Grapalat" w:hAnsi="GHEA Grapalat"/>
          <w:sz w:val="16"/>
          <w:szCs w:val="16"/>
        </w:rPr>
        <w:t>*</w:t>
      </w:r>
      <w:r w:rsidRPr="00AF78F4">
        <w:rPr>
          <w:rFonts w:ascii="GHEA Grapalat" w:hAnsi="GHEA Grapalat"/>
          <w:i/>
          <w:sz w:val="16"/>
          <w:szCs w:val="16"/>
        </w:rPr>
        <w:t xml:space="preserve"> Если по заявке отобранного участника представлены товары, произведенные более чем одним производителем, а также имеющие разные </w:t>
      </w:r>
      <w:r w:rsidR="00D35A96">
        <w:rPr>
          <w:rFonts w:ascii="GHEA Grapalat" w:hAnsi="GHEA Grapalat"/>
          <w:i/>
          <w:sz w:val="16"/>
          <w:szCs w:val="16"/>
        </w:rPr>
        <w:t>товарные знаки</w:t>
      </w:r>
      <w:r w:rsidRPr="00AF78F4">
        <w:rPr>
          <w:rFonts w:ascii="GHEA Grapalat" w:hAnsi="GHEA Grapalat"/>
          <w:i/>
          <w:sz w:val="16"/>
          <w:szCs w:val="16"/>
        </w:rPr>
        <w:t xml:space="preserve">, то они должны соответствовать друг другу и минимальным требованиям технической характеристики, указанной в приглашении и удовлетворительно оцененные </w:t>
      </w:r>
      <w:proofErr w:type="gramStart"/>
      <w:r w:rsidRPr="00AF78F4">
        <w:rPr>
          <w:rFonts w:ascii="GHEA Grapalat" w:hAnsi="GHEA Grapalat"/>
          <w:i/>
          <w:sz w:val="16"/>
          <w:szCs w:val="16"/>
        </w:rPr>
        <w:t>из них</w:t>
      </w:r>
      <w:proofErr w:type="gramEnd"/>
      <w:r w:rsidRPr="00AF78F4">
        <w:rPr>
          <w:rFonts w:ascii="GHEA Grapalat" w:hAnsi="GHEA Grapalat"/>
          <w:i/>
          <w:sz w:val="16"/>
          <w:szCs w:val="16"/>
        </w:rPr>
        <w:t xml:space="preserve"> включаются в данное приложение.</w:t>
      </w:r>
    </w:p>
    <w:p w:rsidR="00AF78F4" w:rsidRPr="00AF78F4" w:rsidRDefault="00AF78F4" w:rsidP="00AF78F4">
      <w:pPr>
        <w:ind w:firstLine="708"/>
        <w:rPr>
          <w:rFonts w:ascii="GHEA Grapalat" w:hAnsi="GHEA Grapalat"/>
          <w:i/>
          <w:sz w:val="16"/>
          <w:szCs w:val="16"/>
        </w:rPr>
      </w:pPr>
      <w:r w:rsidRPr="00AF78F4">
        <w:rPr>
          <w:rFonts w:ascii="GHEA Grapalat" w:hAnsi="GHEA Grapalat"/>
          <w:i/>
          <w:sz w:val="16"/>
          <w:szCs w:val="16"/>
        </w:rPr>
        <w:t>В данном случае оценочная комиссия оценивает также соответствие полного описания товара требованиям приглашения, и если оценочная комиссия фиксирует несоответствия полного описания товара, предлагаемого участником, требованиям, указанным в приглашении, и они в установленном порядке не исправляются участником или в результате исправления возникли иные несоответствия, то указанное обстоятельство квалифицируется как нарушение обязательства, взятого на себя в рамках проведения закупки, и является основанием для отклонения заявки данного участника и взимания обеспечения заявки.</w:t>
      </w:r>
    </w:p>
    <w:p w:rsidR="00AF78F4" w:rsidRPr="00B138F3" w:rsidRDefault="00AF78F4"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7F299C">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815"/>
        <w:gridCol w:w="2217"/>
        <w:gridCol w:w="918"/>
        <w:gridCol w:w="953"/>
        <w:gridCol w:w="667"/>
        <w:gridCol w:w="814"/>
        <w:gridCol w:w="636"/>
        <w:gridCol w:w="638"/>
        <w:gridCol w:w="682"/>
        <w:gridCol w:w="794"/>
        <w:gridCol w:w="864"/>
        <w:gridCol w:w="836"/>
        <w:gridCol w:w="921"/>
        <w:gridCol w:w="840"/>
        <w:gridCol w:w="763"/>
      </w:tblGrid>
      <w:tr w:rsidR="00B138F3" w:rsidRPr="00B138F3" w:rsidTr="00803DB1">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B0082D">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1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1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26" w:type="dxa"/>
            <w:gridSpan w:val="13"/>
            <w:vAlign w:val="center"/>
          </w:tcPr>
          <w:p w:rsidR="00071D1C" w:rsidRPr="00B138F3" w:rsidRDefault="00071D1C" w:rsidP="00AF78F4">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proofErr w:type="gramStart"/>
            <w:r w:rsidRPr="00B138F3">
              <w:rPr>
                <w:rFonts w:ascii="GHEA Grapalat" w:hAnsi="GHEA Grapalat"/>
                <w:sz w:val="16"/>
                <w:szCs w:val="16"/>
              </w:rPr>
              <w:t>2</w:t>
            </w:r>
            <w:r w:rsidR="00E67FD5" w:rsidRPr="00B138F3">
              <w:rPr>
                <w:rFonts w:ascii="GHEA Grapalat" w:hAnsi="GHEA Grapalat"/>
                <w:sz w:val="16"/>
                <w:szCs w:val="16"/>
              </w:rPr>
              <w:t>0</w:t>
            </w:r>
            <w:r w:rsidR="00C17B22">
              <w:rPr>
                <w:rFonts w:ascii="GHEA Grapalat" w:hAnsi="GHEA Grapalat"/>
                <w:sz w:val="16"/>
                <w:szCs w:val="16"/>
              </w:rPr>
              <w:t xml:space="preserve">  </w:t>
            </w:r>
            <w:r w:rsidR="00E67FD5" w:rsidRPr="00B138F3">
              <w:rPr>
                <w:rFonts w:ascii="GHEA Grapalat" w:hAnsi="GHEA Grapalat"/>
                <w:sz w:val="16"/>
                <w:szCs w:val="16"/>
              </w:rPr>
              <w:t>г.</w:t>
            </w:r>
            <w:proofErr w:type="gramEnd"/>
            <w:r w:rsidR="00E67FD5" w:rsidRPr="00B138F3">
              <w:rPr>
                <w:rFonts w:ascii="GHEA Grapalat" w:hAnsi="GHEA Grapalat"/>
                <w:sz w:val="16"/>
                <w:szCs w:val="16"/>
              </w:rPr>
              <w:t>, по месяцам, в том числе</w:t>
            </w:r>
            <w:r w:rsidR="00E67FD5" w:rsidRPr="00B138F3">
              <w:rPr>
                <w:rStyle w:val="af6"/>
                <w:rFonts w:ascii="GHEA Grapalat" w:hAnsi="GHEA Grapalat"/>
                <w:sz w:val="16"/>
                <w:szCs w:val="16"/>
              </w:rPr>
              <w:footnoteReference w:customMarkFollows="1" w:id="12"/>
              <w:t>**</w:t>
            </w:r>
          </w:p>
        </w:tc>
      </w:tr>
      <w:tr w:rsidR="00B138F3" w:rsidRPr="00B138F3" w:rsidTr="00B0082D">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815" w:type="dxa"/>
          </w:tcPr>
          <w:p w:rsidR="00071D1C" w:rsidRPr="00B138F3" w:rsidRDefault="00071D1C" w:rsidP="00B46D58">
            <w:pPr>
              <w:widowControl w:val="0"/>
              <w:jc w:val="center"/>
              <w:rPr>
                <w:rFonts w:ascii="GHEA Grapalat" w:hAnsi="GHEA Grapalat"/>
                <w:sz w:val="16"/>
                <w:szCs w:val="16"/>
              </w:rPr>
            </w:pPr>
          </w:p>
        </w:tc>
        <w:tc>
          <w:tcPr>
            <w:tcW w:w="2217" w:type="dxa"/>
          </w:tcPr>
          <w:p w:rsidR="00071D1C" w:rsidRPr="00B138F3" w:rsidRDefault="00071D1C" w:rsidP="00B46D58">
            <w:pPr>
              <w:widowControl w:val="0"/>
              <w:jc w:val="center"/>
              <w:rPr>
                <w:rFonts w:ascii="GHEA Grapalat" w:hAnsi="GHEA Grapalat"/>
                <w:sz w:val="16"/>
                <w:szCs w:val="16"/>
              </w:rPr>
            </w:pPr>
          </w:p>
        </w:tc>
        <w:tc>
          <w:tcPr>
            <w:tcW w:w="9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3"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32724D" w:rsidRPr="00B138F3" w:rsidTr="00B0082D">
        <w:trPr>
          <w:trHeight w:val="404"/>
          <w:jc w:val="center"/>
        </w:trPr>
        <w:tc>
          <w:tcPr>
            <w:tcW w:w="1547" w:type="dxa"/>
            <w:vAlign w:val="center"/>
          </w:tcPr>
          <w:p w:rsidR="0032724D" w:rsidRPr="007B087F" w:rsidRDefault="0032724D" w:rsidP="0032724D">
            <w:pPr>
              <w:jc w:val="center"/>
              <w:rPr>
                <w:rFonts w:ascii="GHEA Grapalat" w:hAnsi="GHEA Grapalat"/>
                <w:sz w:val="20"/>
                <w:lang w:val="hy-AM"/>
              </w:rPr>
            </w:pPr>
            <w:r>
              <w:rPr>
                <w:rFonts w:ascii="GHEA Grapalat" w:hAnsi="GHEA Grapalat"/>
                <w:sz w:val="20"/>
                <w:lang w:val="hy-AM"/>
              </w:rPr>
              <w:t>1</w:t>
            </w:r>
          </w:p>
        </w:tc>
        <w:tc>
          <w:tcPr>
            <w:tcW w:w="1815" w:type="dxa"/>
            <w:vAlign w:val="center"/>
          </w:tcPr>
          <w:p w:rsidR="0032724D" w:rsidRPr="00A71D81" w:rsidRDefault="0032724D" w:rsidP="0032724D">
            <w:pPr>
              <w:jc w:val="center"/>
              <w:rPr>
                <w:rFonts w:ascii="GHEA Grapalat" w:hAnsi="GHEA Grapalat"/>
                <w:sz w:val="20"/>
              </w:rPr>
            </w:pPr>
          </w:p>
        </w:tc>
        <w:tc>
          <w:tcPr>
            <w:tcW w:w="2217" w:type="dxa"/>
            <w:vAlign w:val="center"/>
          </w:tcPr>
          <w:p w:rsidR="0032724D" w:rsidRPr="0066218E" w:rsidRDefault="0032724D" w:rsidP="0032724D">
            <w:pPr>
              <w:jc w:val="center"/>
              <w:rPr>
                <w:rFonts w:ascii="GHEA Grapalat" w:hAnsi="GHEA Grapalat" w:cs="Calibri"/>
                <w:color w:val="000000"/>
                <w:sz w:val="20"/>
                <w:szCs w:val="20"/>
              </w:rPr>
            </w:pPr>
          </w:p>
        </w:tc>
        <w:tc>
          <w:tcPr>
            <w:tcW w:w="918" w:type="dxa"/>
            <w:vAlign w:val="center"/>
          </w:tcPr>
          <w:p w:rsidR="0032724D" w:rsidRPr="00A71D81" w:rsidRDefault="0032724D" w:rsidP="0032724D">
            <w:pPr>
              <w:jc w:val="center"/>
              <w:rPr>
                <w:rFonts w:ascii="GHEA Grapalat" w:hAnsi="GHEA Grapalat"/>
                <w:lang w:val="pt-BR"/>
              </w:rPr>
            </w:pPr>
          </w:p>
        </w:tc>
        <w:tc>
          <w:tcPr>
            <w:tcW w:w="953" w:type="dxa"/>
            <w:vAlign w:val="center"/>
          </w:tcPr>
          <w:p w:rsidR="0032724D" w:rsidRPr="00A71D81" w:rsidRDefault="0032724D" w:rsidP="0032724D">
            <w:pPr>
              <w:jc w:val="center"/>
              <w:rPr>
                <w:rFonts w:ascii="GHEA Grapalat" w:hAnsi="GHEA Grapalat"/>
                <w:lang w:val="pt-BR"/>
              </w:rPr>
            </w:pPr>
          </w:p>
        </w:tc>
        <w:tc>
          <w:tcPr>
            <w:tcW w:w="667" w:type="dxa"/>
            <w:vAlign w:val="center"/>
          </w:tcPr>
          <w:p w:rsidR="0032724D" w:rsidRPr="00A71D81" w:rsidRDefault="0032724D" w:rsidP="0032724D">
            <w:pPr>
              <w:jc w:val="center"/>
              <w:rPr>
                <w:rFonts w:ascii="GHEA Grapalat" w:hAnsi="GHEA Grapalat" w:cs="Arial"/>
                <w:sz w:val="18"/>
                <w:szCs w:val="18"/>
                <w:lang w:val="pt-BR"/>
              </w:rPr>
            </w:pPr>
          </w:p>
        </w:tc>
        <w:tc>
          <w:tcPr>
            <w:tcW w:w="814" w:type="dxa"/>
            <w:vAlign w:val="center"/>
          </w:tcPr>
          <w:p w:rsidR="0032724D" w:rsidRPr="00A71D81" w:rsidRDefault="0032724D" w:rsidP="0032724D">
            <w:pPr>
              <w:jc w:val="center"/>
              <w:rPr>
                <w:rFonts w:ascii="GHEA Grapalat" w:hAnsi="GHEA Grapalat" w:cs="Arial"/>
                <w:sz w:val="18"/>
                <w:szCs w:val="18"/>
                <w:lang w:val="pt-BR"/>
              </w:rPr>
            </w:pPr>
          </w:p>
        </w:tc>
        <w:tc>
          <w:tcPr>
            <w:tcW w:w="636" w:type="dxa"/>
            <w:vAlign w:val="center"/>
          </w:tcPr>
          <w:p w:rsidR="0032724D" w:rsidRPr="007F299C" w:rsidRDefault="0032724D" w:rsidP="0032724D">
            <w:pPr>
              <w:jc w:val="center"/>
              <w:rPr>
                <w:rFonts w:ascii="GHEA Grapalat" w:hAnsi="GHEA Grapalat" w:cs="Arial"/>
                <w:sz w:val="18"/>
                <w:szCs w:val="18"/>
              </w:rPr>
            </w:pPr>
          </w:p>
        </w:tc>
        <w:tc>
          <w:tcPr>
            <w:tcW w:w="638" w:type="dxa"/>
            <w:vAlign w:val="center"/>
          </w:tcPr>
          <w:p w:rsidR="0032724D" w:rsidRPr="007F299C" w:rsidRDefault="0032724D" w:rsidP="0032724D">
            <w:pPr>
              <w:jc w:val="center"/>
              <w:rPr>
                <w:rFonts w:ascii="GHEA Grapalat" w:hAnsi="GHEA Grapalat" w:cs="Arial"/>
                <w:sz w:val="18"/>
                <w:szCs w:val="18"/>
              </w:rPr>
            </w:pPr>
          </w:p>
        </w:tc>
        <w:tc>
          <w:tcPr>
            <w:tcW w:w="682" w:type="dxa"/>
            <w:vAlign w:val="center"/>
          </w:tcPr>
          <w:p w:rsidR="0032724D" w:rsidRPr="00B0082D" w:rsidRDefault="0032724D" w:rsidP="0032724D">
            <w:pPr>
              <w:jc w:val="center"/>
              <w:rPr>
                <w:rFonts w:ascii="GHEA Grapalat" w:hAnsi="GHEA Grapalat" w:cs="Arial"/>
                <w:sz w:val="18"/>
                <w:szCs w:val="18"/>
                <w:lang w:val="hy-AM"/>
              </w:rPr>
            </w:pPr>
          </w:p>
        </w:tc>
        <w:tc>
          <w:tcPr>
            <w:tcW w:w="794" w:type="dxa"/>
            <w:vAlign w:val="center"/>
          </w:tcPr>
          <w:p w:rsidR="0032724D" w:rsidRPr="00B0082D" w:rsidRDefault="0032724D" w:rsidP="0032724D">
            <w:pPr>
              <w:jc w:val="center"/>
              <w:rPr>
                <w:rFonts w:ascii="GHEA Grapalat" w:hAnsi="GHEA Grapalat" w:cs="Arial"/>
                <w:sz w:val="18"/>
                <w:szCs w:val="18"/>
                <w:lang w:val="hy-AM"/>
              </w:rPr>
            </w:pPr>
          </w:p>
        </w:tc>
        <w:tc>
          <w:tcPr>
            <w:tcW w:w="864" w:type="dxa"/>
            <w:vAlign w:val="center"/>
          </w:tcPr>
          <w:p w:rsidR="0032724D" w:rsidRPr="00B0082D" w:rsidRDefault="0032724D" w:rsidP="0032724D">
            <w:pPr>
              <w:jc w:val="center"/>
              <w:rPr>
                <w:rFonts w:ascii="GHEA Grapalat" w:hAnsi="GHEA Grapalat" w:cs="Arial"/>
                <w:sz w:val="18"/>
                <w:szCs w:val="18"/>
                <w:lang w:val="hy-AM"/>
              </w:rPr>
            </w:pPr>
          </w:p>
        </w:tc>
        <w:tc>
          <w:tcPr>
            <w:tcW w:w="836" w:type="dxa"/>
            <w:vAlign w:val="center"/>
          </w:tcPr>
          <w:p w:rsidR="0032724D" w:rsidRPr="00B0082D" w:rsidRDefault="0032724D" w:rsidP="0032724D">
            <w:pPr>
              <w:jc w:val="center"/>
              <w:rPr>
                <w:rFonts w:ascii="GHEA Grapalat" w:hAnsi="GHEA Grapalat" w:cs="Arial"/>
                <w:sz w:val="18"/>
                <w:szCs w:val="18"/>
                <w:lang w:val="hy-AM"/>
              </w:rPr>
            </w:pPr>
          </w:p>
        </w:tc>
        <w:tc>
          <w:tcPr>
            <w:tcW w:w="921" w:type="dxa"/>
            <w:vAlign w:val="center"/>
          </w:tcPr>
          <w:p w:rsidR="0032724D" w:rsidRPr="00B0082D" w:rsidRDefault="0032724D" w:rsidP="0032724D">
            <w:pPr>
              <w:jc w:val="center"/>
              <w:rPr>
                <w:rFonts w:ascii="GHEA Grapalat" w:hAnsi="GHEA Grapalat" w:cs="Arial"/>
                <w:sz w:val="18"/>
                <w:szCs w:val="18"/>
                <w:lang w:val="hy-AM"/>
              </w:rPr>
            </w:pPr>
          </w:p>
        </w:tc>
        <w:tc>
          <w:tcPr>
            <w:tcW w:w="840" w:type="dxa"/>
            <w:vAlign w:val="center"/>
          </w:tcPr>
          <w:p w:rsidR="0032724D" w:rsidRPr="00A71D81" w:rsidRDefault="0032724D" w:rsidP="0032724D">
            <w:pPr>
              <w:jc w:val="center"/>
              <w:rPr>
                <w:rFonts w:ascii="GHEA Grapalat" w:hAnsi="GHEA Grapalat" w:cs="Arial"/>
                <w:sz w:val="18"/>
                <w:szCs w:val="18"/>
                <w:lang w:val="pt-BR"/>
              </w:rPr>
            </w:pPr>
          </w:p>
        </w:tc>
        <w:tc>
          <w:tcPr>
            <w:tcW w:w="763" w:type="dxa"/>
            <w:vAlign w:val="center"/>
          </w:tcPr>
          <w:p w:rsidR="0032724D" w:rsidRPr="00A71D81" w:rsidRDefault="0032724D" w:rsidP="0032724D">
            <w:pPr>
              <w:jc w:val="center"/>
              <w:rPr>
                <w:rFonts w:ascii="GHEA Grapalat" w:hAnsi="GHEA Grapalat"/>
                <w:b/>
                <w:lang w:val="pt-BR"/>
              </w:rPr>
            </w:pPr>
          </w:p>
        </w:tc>
      </w:tr>
      <w:tr w:rsidR="0032724D" w:rsidRPr="00B138F3" w:rsidTr="00B0082D">
        <w:trPr>
          <w:trHeight w:val="404"/>
          <w:jc w:val="center"/>
        </w:trPr>
        <w:tc>
          <w:tcPr>
            <w:tcW w:w="1547" w:type="dxa"/>
            <w:vAlign w:val="center"/>
          </w:tcPr>
          <w:p w:rsidR="0032724D" w:rsidRPr="007B087F" w:rsidRDefault="0032724D" w:rsidP="0032724D">
            <w:pPr>
              <w:jc w:val="center"/>
              <w:rPr>
                <w:rFonts w:ascii="GHEA Grapalat" w:hAnsi="GHEA Grapalat"/>
                <w:sz w:val="20"/>
                <w:lang w:val="hy-AM"/>
              </w:rPr>
            </w:pPr>
            <w:r>
              <w:rPr>
                <w:rFonts w:ascii="GHEA Grapalat" w:hAnsi="GHEA Grapalat"/>
                <w:sz w:val="20"/>
                <w:lang w:val="hy-AM"/>
              </w:rPr>
              <w:t>2</w:t>
            </w:r>
          </w:p>
        </w:tc>
        <w:tc>
          <w:tcPr>
            <w:tcW w:w="1815" w:type="dxa"/>
            <w:vAlign w:val="center"/>
          </w:tcPr>
          <w:p w:rsidR="0032724D" w:rsidRPr="00A71D81" w:rsidRDefault="0032724D" w:rsidP="0032724D">
            <w:pPr>
              <w:jc w:val="center"/>
              <w:rPr>
                <w:rFonts w:ascii="GHEA Grapalat" w:hAnsi="GHEA Grapalat"/>
                <w:sz w:val="20"/>
              </w:rPr>
            </w:pPr>
          </w:p>
        </w:tc>
        <w:tc>
          <w:tcPr>
            <w:tcW w:w="2217" w:type="dxa"/>
            <w:vAlign w:val="center"/>
          </w:tcPr>
          <w:p w:rsidR="0032724D" w:rsidRPr="00324C65" w:rsidRDefault="0032724D" w:rsidP="0032724D">
            <w:pPr>
              <w:jc w:val="center"/>
              <w:rPr>
                <w:rFonts w:ascii="GHEA Grapalat" w:hAnsi="GHEA Grapalat" w:cs="Calibri"/>
                <w:color w:val="000000"/>
                <w:sz w:val="20"/>
                <w:szCs w:val="20"/>
              </w:rPr>
            </w:pPr>
          </w:p>
        </w:tc>
        <w:tc>
          <w:tcPr>
            <w:tcW w:w="918" w:type="dxa"/>
            <w:vAlign w:val="center"/>
          </w:tcPr>
          <w:p w:rsidR="0032724D" w:rsidRPr="00A71D81" w:rsidRDefault="0032724D" w:rsidP="0032724D">
            <w:pPr>
              <w:jc w:val="center"/>
              <w:rPr>
                <w:rFonts w:ascii="GHEA Grapalat" w:hAnsi="GHEA Grapalat"/>
                <w:lang w:val="pt-BR"/>
              </w:rPr>
            </w:pPr>
          </w:p>
        </w:tc>
        <w:tc>
          <w:tcPr>
            <w:tcW w:w="953" w:type="dxa"/>
            <w:vAlign w:val="center"/>
          </w:tcPr>
          <w:p w:rsidR="0032724D" w:rsidRPr="00A71D81" w:rsidRDefault="0032724D" w:rsidP="0032724D">
            <w:pPr>
              <w:jc w:val="center"/>
              <w:rPr>
                <w:rFonts w:ascii="GHEA Grapalat" w:hAnsi="GHEA Grapalat"/>
                <w:lang w:val="pt-BR"/>
              </w:rPr>
            </w:pPr>
          </w:p>
        </w:tc>
        <w:tc>
          <w:tcPr>
            <w:tcW w:w="667" w:type="dxa"/>
            <w:vAlign w:val="center"/>
          </w:tcPr>
          <w:p w:rsidR="0032724D" w:rsidRPr="00A71D81" w:rsidRDefault="0032724D" w:rsidP="0032724D">
            <w:pPr>
              <w:jc w:val="center"/>
              <w:rPr>
                <w:rFonts w:ascii="GHEA Grapalat" w:hAnsi="GHEA Grapalat" w:cs="Arial"/>
                <w:sz w:val="18"/>
                <w:szCs w:val="18"/>
                <w:lang w:val="pt-BR"/>
              </w:rPr>
            </w:pPr>
          </w:p>
        </w:tc>
        <w:tc>
          <w:tcPr>
            <w:tcW w:w="814" w:type="dxa"/>
            <w:vAlign w:val="center"/>
          </w:tcPr>
          <w:p w:rsidR="0032724D" w:rsidRPr="00A71D81" w:rsidRDefault="0032724D" w:rsidP="0032724D">
            <w:pPr>
              <w:jc w:val="center"/>
              <w:rPr>
                <w:rFonts w:ascii="GHEA Grapalat" w:hAnsi="GHEA Grapalat" w:cs="Arial"/>
                <w:sz w:val="18"/>
                <w:szCs w:val="18"/>
                <w:lang w:val="pt-BR"/>
              </w:rPr>
            </w:pPr>
          </w:p>
        </w:tc>
        <w:tc>
          <w:tcPr>
            <w:tcW w:w="636" w:type="dxa"/>
            <w:vAlign w:val="center"/>
          </w:tcPr>
          <w:p w:rsidR="0032724D" w:rsidRPr="007F299C" w:rsidRDefault="0032724D" w:rsidP="0032724D">
            <w:pPr>
              <w:jc w:val="center"/>
              <w:rPr>
                <w:rFonts w:ascii="GHEA Grapalat" w:hAnsi="GHEA Grapalat" w:cs="Arial"/>
                <w:sz w:val="18"/>
                <w:szCs w:val="18"/>
              </w:rPr>
            </w:pPr>
          </w:p>
        </w:tc>
        <w:tc>
          <w:tcPr>
            <w:tcW w:w="638" w:type="dxa"/>
            <w:vAlign w:val="center"/>
          </w:tcPr>
          <w:p w:rsidR="0032724D" w:rsidRPr="007F299C" w:rsidRDefault="0032724D" w:rsidP="0032724D">
            <w:pPr>
              <w:jc w:val="center"/>
              <w:rPr>
                <w:rFonts w:ascii="GHEA Grapalat" w:hAnsi="GHEA Grapalat" w:cs="Arial"/>
                <w:sz w:val="18"/>
                <w:szCs w:val="18"/>
              </w:rPr>
            </w:pPr>
          </w:p>
        </w:tc>
        <w:tc>
          <w:tcPr>
            <w:tcW w:w="682" w:type="dxa"/>
            <w:vAlign w:val="center"/>
          </w:tcPr>
          <w:p w:rsidR="0032724D" w:rsidRPr="00B0082D" w:rsidRDefault="0032724D" w:rsidP="0032724D">
            <w:pPr>
              <w:jc w:val="center"/>
              <w:rPr>
                <w:rFonts w:ascii="GHEA Grapalat" w:hAnsi="GHEA Grapalat" w:cs="Arial"/>
                <w:sz w:val="18"/>
                <w:szCs w:val="18"/>
                <w:lang w:val="hy-AM"/>
              </w:rPr>
            </w:pPr>
          </w:p>
        </w:tc>
        <w:tc>
          <w:tcPr>
            <w:tcW w:w="794" w:type="dxa"/>
            <w:vAlign w:val="center"/>
          </w:tcPr>
          <w:p w:rsidR="0032724D" w:rsidRPr="00B0082D" w:rsidRDefault="0032724D" w:rsidP="0032724D">
            <w:pPr>
              <w:jc w:val="center"/>
              <w:rPr>
                <w:rFonts w:ascii="GHEA Grapalat" w:hAnsi="GHEA Grapalat" w:cs="Arial"/>
                <w:sz w:val="18"/>
                <w:szCs w:val="18"/>
                <w:lang w:val="hy-AM"/>
              </w:rPr>
            </w:pPr>
          </w:p>
        </w:tc>
        <w:tc>
          <w:tcPr>
            <w:tcW w:w="864" w:type="dxa"/>
            <w:vAlign w:val="center"/>
          </w:tcPr>
          <w:p w:rsidR="0032724D" w:rsidRPr="00B0082D" w:rsidRDefault="0032724D" w:rsidP="0032724D">
            <w:pPr>
              <w:jc w:val="center"/>
              <w:rPr>
                <w:rFonts w:ascii="GHEA Grapalat" w:hAnsi="GHEA Grapalat" w:cs="Arial"/>
                <w:sz w:val="18"/>
                <w:szCs w:val="18"/>
                <w:lang w:val="hy-AM"/>
              </w:rPr>
            </w:pPr>
          </w:p>
        </w:tc>
        <w:tc>
          <w:tcPr>
            <w:tcW w:w="836" w:type="dxa"/>
            <w:vAlign w:val="center"/>
          </w:tcPr>
          <w:p w:rsidR="0032724D" w:rsidRPr="00B0082D" w:rsidRDefault="0032724D" w:rsidP="0032724D">
            <w:pPr>
              <w:jc w:val="center"/>
              <w:rPr>
                <w:rFonts w:ascii="GHEA Grapalat" w:hAnsi="GHEA Grapalat" w:cs="Arial"/>
                <w:sz w:val="18"/>
                <w:szCs w:val="18"/>
                <w:lang w:val="hy-AM"/>
              </w:rPr>
            </w:pPr>
          </w:p>
        </w:tc>
        <w:tc>
          <w:tcPr>
            <w:tcW w:w="921" w:type="dxa"/>
            <w:vAlign w:val="center"/>
          </w:tcPr>
          <w:p w:rsidR="0032724D" w:rsidRPr="00B0082D" w:rsidRDefault="0032724D" w:rsidP="0032724D">
            <w:pPr>
              <w:jc w:val="center"/>
              <w:rPr>
                <w:rFonts w:ascii="GHEA Grapalat" w:hAnsi="GHEA Grapalat" w:cs="Arial"/>
                <w:sz w:val="18"/>
                <w:szCs w:val="18"/>
                <w:lang w:val="hy-AM"/>
              </w:rPr>
            </w:pPr>
          </w:p>
        </w:tc>
        <w:tc>
          <w:tcPr>
            <w:tcW w:w="840" w:type="dxa"/>
            <w:vAlign w:val="center"/>
          </w:tcPr>
          <w:p w:rsidR="0032724D" w:rsidRPr="00A71D81" w:rsidRDefault="0032724D" w:rsidP="0032724D">
            <w:pPr>
              <w:jc w:val="center"/>
              <w:rPr>
                <w:rFonts w:ascii="GHEA Grapalat" w:hAnsi="GHEA Grapalat" w:cs="Arial"/>
                <w:sz w:val="18"/>
                <w:szCs w:val="18"/>
                <w:lang w:val="pt-BR"/>
              </w:rPr>
            </w:pPr>
          </w:p>
        </w:tc>
        <w:tc>
          <w:tcPr>
            <w:tcW w:w="763" w:type="dxa"/>
            <w:vAlign w:val="center"/>
          </w:tcPr>
          <w:p w:rsidR="0032724D" w:rsidRPr="00A71D81" w:rsidRDefault="0032724D" w:rsidP="0032724D">
            <w:pPr>
              <w:jc w:val="center"/>
              <w:rPr>
                <w:rFonts w:ascii="GHEA Grapalat" w:hAnsi="GHEA Grapalat"/>
                <w:b/>
                <w:lang w:val="pt-BR"/>
              </w:rPr>
            </w:pPr>
          </w:p>
        </w:tc>
      </w:tr>
      <w:tr w:rsidR="0032724D" w:rsidRPr="00B138F3" w:rsidTr="00B0082D">
        <w:trPr>
          <w:trHeight w:val="404"/>
          <w:jc w:val="center"/>
        </w:trPr>
        <w:tc>
          <w:tcPr>
            <w:tcW w:w="1547" w:type="dxa"/>
            <w:vAlign w:val="center"/>
          </w:tcPr>
          <w:p w:rsidR="0032724D" w:rsidRPr="007B087F" w:rsidRDefault="0032724D" w:rsidP="0032724D">
            <w:pPr>
              <w:jc w:val="center"/>
              <w:rPr>
                <w:rFonts w:ascii="GHEA Grapalat" w:hAnsi="GHEA Grapalat"/>
                <w:sz w:val="20"/>
                <w:lang w:val="hy-AM"/>
              </w:rPr>
            </w:pPr>
            <w:r>
              <w:rPr>
                <w:rFonts w:ascii="GHEA Grapalat" w:hAnsi="GHEA Grapalat"/>
                <w:sz w:val="20"/>
                <w:lang w:val="hy-AM"/>
              </w:rPr>
              <w:t>3</w:t>
            </w:r>
          </w:p>
        </w:tc>
        <w:tc>
          <w:tcPr>
            <w:tcW w:w="1815" w:type="dxa"/>
            <w:vAlign w:val="center"/>
          </w:tcPr>
          <w:p w:rsidR="0032724D" w:rsidRPr="007B087F" w:rsidRDefault="0032724D" w:rsidP="0032724D">
            <w:pPr>
              <w:jc w:val="center"/>
              <w:rPr>
                <w:rFonts w:ascii="GHEA Grapalat" w:hAnsi="GHEA Grapalat"/>
                <w:sz w:val="20"/>
              </w:rPr>
            </w:pPr>
          </w:p>
        </w:tc>
        <w:tc>
          <w:tcPr>
            <w:tcW w:w="2217" w:type="dxa"/>
            <w:vAlign w:val="center"/>
          </w:tcPr>
          <w:p w:rsidR="0032724D" w:rsidRPr="00324C65" w:rsidRDefault="0032724D" w:rsidP="0032724D">
            <w:pPr>
              <w:jc w:val="center"/>
              <w:rPr>
                <w:rFonts w:ascii="GHEA Grapalat" w:hAnsi="GHEA Grapalat" w:cs="Calibri"/>
                <w:color w:val="000000"/>
                <w:sz w:val="20"/>
                <w:szCs w:val="20"/>
              </w:rPr>
            </w:pPr>
          </w:p>
        </w:tc>
        <w:tc>
          <w:tcPr>
            <w:tcW w:w="918" w:type="dxa"/>
            <w:vAlign w:val="center"/>
          </w:tcPr>
          <w:p w:rsidR="0032724D" w:rsidRPr="00A71D81" w:rsidRDefault="0032724D" w:rsidP="0032724D">
            <w:pPr>
              <w:jc w:val="center"/>
              <w:rPr>
                <w:rFonts w:ascii="GHEA Grapalat" w:hAnsi="GHEA Grapalat"/>
                <w:lang w:val="pt-BR"/>
              </w:rPr>
            </w:pPr>
          </w:p>
        </w:tc>
        <w:tc>
          <w:tcPr>
            <w:tcW w:w="953" w:type="dxa"/>
            <w:vAlign w:val="center"/>
          </w:tcPr>
          <w:p w:rsidR="0032724D" w:rsidRPr="00A71D81" w:rsidRDefault="0032724D" w:rsidP="0032724D">
            <w:pPr>
              <w:jc w:val="center"/>
              <w:rPr>
                <w:rFonts w:ascii="GHEA Grapalat" w:hAnsi="GHEA Grapalat"/>
                <w:lang w:val="pt-BR"/>
              </w:rPr>
            </w:pPr>
          </w:p>
        </w:tc>
        <w:tc>
          <w:tcPr>
            <w:tcW w:w="667" w:type="dxa"/>
            <w:vAlign w:val="center"/>
          </w:tcPr>
          <w:p w:rsidR="0032724D" w:rsidRPr="00A71D81" w:rsidRDefault="0032724D" w:rsidP="0032724D">
            <w:pPr>
              <w:jc w:val="center"/>
              <w:rPr>
                <w:rFonts w:ascii="GHEA Grapalat" w:hAnsi="GHEA Grapalat" w:cs="Arial"/>
                <w:sz w:val="18"/>
                <w:szCs w:val="18"/>
                <w:lang w:val="pt-BR"/>
              </w:rPr>
            </w:pPr>
          </w:p>
        </w:tc>
        <w:tc>
          <w:tcPr>
            <w:tcW w:w="814" w:type="dxa"/>
            <w:vAlign w:val="center"/>
          </w:tcPr>
          <w:p w:rsidR="0032724D" w:rsidRPr="00A71D81" w:rsidRDefault="0032724D" w:rsidP="0032724D">
            <w:pPr>
              <w:jc w:val="center"/>
              <w:rPr>
                <w:rFonts w:ascii="GHEA Grapalat" w:hAnsi="GHEA Grapalat" w:cs="Arial"/>
                <w:sz w:val="18"/>
                <w:szCs w:val="18"/>
                <w:lang w:val="pt-BR"/>
              </w:rPr>
            </w:pPr>
          </w:p>
        </w:tc>
        <w:tc>
          <w:tcPr>
            <w:tcW w:w="636" w:type="dxa"/>
            <w:vAlign w:val="center"/>
          </w:tcPr>
          <w:p w:rsidR="0032724D" w:rsidRPr="007F299C" w:rsidRDefault="0032724D" w:rsidP="0032724D">
            <w:pPr>
              <w:jc w:val="center"/>
              <w:rPr>
                <w:rFonts w:ascii="GHEA Grapalat" w:hAnsi="GHEA Grapalat" w:cs="Arial"/>
                <w:sz w:val="18"/>
                <w:szCs w:val="18"/>
              </w:rPr>
            </w:pPr>
          </w:p>
        </w:tc>
        <w:tc>
          <w:tcPr>
            <w:tcW w:w="638" w:type="dxa"/>
            <w:vAlign w:val="center"/>
          </w:tcPr>
          <w:p w:rsidR="0032724D" w:rsidRPr="007F299C" w:rsidRDefault="0032724D" w:rsidP="0032724D">
            <w:pPr>
              <w:jc w:val="center"/>
              <w:rPr>
                <w:rFonts w:ascii="GHEA Grapalat" w:hAnsi="GHEA Grapalat" w:cs="Arial"/>
                <w:sz w:val="18"/>
                <w:szCs w:val="18"/>
              </w:rPr>
            </w:pPr>
          </w:p>
        </w:tc>
        <w:tc>
          <w:tcPr>
            <w:tcW w:w="682" w:type="dxa"/>
            <w:vAlign w:val="center"/>
          </w:tcPr>
          <w:p w:rsidR="0032724D" w:rsidRPr="00B0082D" w:rsidRDefault="0032724D" w:rsidP="0032724D">
            <w:pPr>
              <w:jc w:val="center"/>
              <w:rPr>
                <w:rFonts w:ascii="GHEA Grapalat" w:hAnsi="GHEA Grapalat" w:cs="Arial"/>
                <w:sz w:val="18"/>
                <w:szCs w:val="18"/>
                <w:lang w:val="hy-AM"/>
              </w:rPr>
            </w:pPr>
          </w:p>
        </w:tc>
        <w:tc>
          <w:tcPr>
            <w:tcW w:w="794" w:type="dxa"/>
            <w:vAlign w:val="center"/>
          </w:tcPr>
          <w:p w:rsidR="0032724D" w:rsidRPr="00B0082D" w:rsidRDefault="0032724D" w:rsidP="0032724D">
            <w:pPr>
              <w:jc w:val="center"/>
              <w:rPr>
                <w:rFonts w:ascii="GHEA Grapalat" w:hAnsi="GHEA Grapalat" w:cs="Arial"/>
                <w:sz w:val="18"/>
                <w:szCs w:val="18"/>
                <w:lang w:val="hy-AM"/>
              </w:rPr>
            </w:pPr>
          </w:p>
        </w:tc>
        <w:tc>
          <w:tcPr>
            <w:tcW w:w="864" w:type="dxa"/>
            <w:vAlign w:val="center"/>
          </w:tcPr>
          <w:p w:rsidR="0032724D" w:rsidRPr="00B0082D" w:rsidRDefault="0032724D" w:rsidP="0032724D">
            <w:pPr>
              <w:jc w:val="center"/>
              <w:rPr>
                <w:rFonts w:ascii="GHEA Grapalat" w:hAnsi="GHEA Grapalat" w:cs="Arial"/>
                <w:sz w:val="18"/>
                <w:szCs w:val="18"/>
                <w:lang w:val="hy-AM"/>
              </w:rPr>
            </w:pPr>
          </w:p>
        </w:tc>
        <w:tc>
          <w:tcPr>
            <w:tcW w:w="836" w:type="dxa"/>
            <w:vAlign w:val="center"/>
          </w:tcPr>
          <w:p w:rsidR="0032724D" w:rsidRPr="00B0082D" w:rsidRDefault="0032724D" w:rsidP="0032724D">
            <w:pPr>
              <w:jc w:val="center"/>
              <w:rPr>
                <w:rFonts w:ascii="GHEA Grapalat" w:hAnsi="GHEA Grapalat" w:cs="Arial"/>
                <w:sz w:val="18"/>
                <w:szCs w:val="18"/>
                <w:lang w:val="hy-AM"/>
              </w:rPr>
            </w:pPr>
          </w:p>
        </w:tc>
        <w:tc>
          <w:tcPr>
            <w:tcW w:w="921" w:type="dxa"/>
            <w:vAlign w:val="center"/>
          </w:tcPr>
          <w:p w:rsidR="0032724D" w:rsidRPr="00B0082D" w:rsidRDefault="0032724D" w:rsidP="0032724D">
            <w:pPr>
              <w:jc w:val="center"/>
              <w:rPr>
                <w:rFonts w:ascii="GHEA Grapalat" w:hAnsi="GHEA Grapalat" w:cs="Arial"/>
                <w:sz w:val="18"/>
                <w:szCs w:val="18"/>
                <w:lang w:val="hy-AM"/>
              </w:rPr>
            </w:pPr>
          </w:p>
        </w:tc>
        <w:tc>
          <w:tcPr>
            <w:tcW w:w="840" w:type="dxa"/>
            <w:vAlign w:val="center"/>
          </w:tcPr>
          <w:p w:rsidR="0032724D" w:rsidRPr="00A71D81" w:rsidRDefault="0032724D" w:rsidP="0032724D">
            <w:pPr>
              <w:jc w:val="center"/>
              <w:rPr>
                <w:rFonts w:ascii="GHEA Grapalat" w:hAnsi="GHEA Grapalat" w:cs="Arial"/>
                <w:sz w:val="18"/>
                <w:szCs w:val="18"/>
                <w:lang w:val="pt-BR"/>
              </w:rPr>
            </w:pPr>
          </w:p>
        </w:tc>
        <w:tc>
          <w:tcPr>
            <w:tcW w:w="763" w:type="dxa"/>
            <w:vAlign w:val="center"/>
          </w:tcPr>
          <w:p w:rsidR="0032724D" w:rsidRPr="00A71D81" w:rsidRDefault="0032724D" w:rsidP="0032724D">
            <w:pPr>
              <w:jc w:val="center"/>
              <w:rPr>
                <w:rFonts w:ascii="GHEA Grapalat" w:hAnsi="GHEA Grapalat"/>
                <w:b/>
                <w:lang w:val="pt-BR"/>
              </w:rPr>
            </w:pPr>
          </w:p>
        </w:tc>
      </w:tr>
      <w:tr w:rsidR="0032724D" w:rsidRPr="00B138F3" w:rsidTr="00B0082D">
        <w:trPr>
          <w:trHeight w:val="404"/>
          <w:jc w:val="center"/>
        </w:trPr>
        <w:tc>
          <w:tcPr>
            <w:tcW w:w="1547" w:type="dxa"/>
            <w:vAlign w:val="center"/>
          </w:tcPr>
          <w:p w:rsidR="0032724D" w:rsidRPr="007809BA" w:rsidRDefault="0032724D" w:rsidP="0032724D">
            <w:pPr>
              <w:jc w:val="center"/>
              <w:rPr>
                <w:rFonts w:ascii="GHEA Grapalat" w:hAnsi="GHEA Grapalat"/>
                <w:sz w:val="20"/>
              </w:rPr>
            </w:pPr>
            <w:r>
              <w:rPr>
                <w:rFonts w:ascii="GHEA Grapalat" w:hAnsi="GHEA Grapalat"/>
                <w:sz w:val="20"/>
              </w:rPr>
              <w:t>4</w:t>
            </w:r>
          </w:p>
        </w:tc>
        <w:tc>
          <w:tcPr>
            <w:tcW w:w="1815" w:type="dxa"/>
            <w:vAlign w:val="center"/>
          </w:tcPr>
          <w:p w:rsidR="0032724D" w:rsidRPr="003C0995" w:rsidRDefault="0032724D" w:rsidP="0032724D">
            <w:pPr>
              <w:jc w:val="center"/>
              <w:rPr>
                <w:rFonts w:ascii="GHEA Grapalat" w:hAnsi="GHEA Grapalat"/>
                <w:sz w:val="20"/>
                <w:lang w:val="hy-AM"/>
              </w:rPr>
            </w:pPr>
          </w:p>
        </w:tc>
        <w:tc>
          <w:tcPr>
            <w:tcW w:w="2217" w:type="dxa"/>
            <w:vAlign w:val="center"/>
          </w:tcPr>
          <w:p w:rsidR="0032724D" w:rsidRPr="0050500B" w:rsidRDefault="0032724D" w:rsidP="0032724D">
            <w:pPr>
              <w:jc w:val="center"/>
              <w:rPr>
                <w:rFonts w:ascii="GHEA Grapalat" w:hAnsi="GHEA Grapalat" w:cs="Calibri"/>
                <w:color w:val="000000"/>
                <w:sz w:val="20"/>
                <w:szCs w:val="20"/>
              </w:rPr>
            </w:pPr>
          </w:p>
        </w:tc>
        <w:tc>
          <w:tcPr>
            <w:tcW w:w="918" w:type="dxa"/>
            <w:vAlign w:val="center"/>
          </w:tcPr>
          <w:p w:rsidR="0032724D" w:rsidRPr="00A71D81" w:rsidRDefault="0032724D" w:rsidP="0032724D">
            <w:pPr>
              <w:jc w:val="center"/>
              <w:rPr>
                <w:rFonts w:ascii="GHEA Grapalat" w:hAnsi="GHEA Grapalat"/>
                <w:lang w:val="pt-BR"/>
              </w:rPr>
            </w:pPr>
          </w:p>
        </w:tc>
        <w:tc>
          <w:tcPr>
            <w:tcW w:w="953" w:type="dxa"/>
            <w:vAlign w:val="center"/>
          </w:tcPr>
          <w:p w:rsidR="0032724D" w:rsidRPr="00A71D81" w:rsidRDefault="0032724D" w:rsidP="0032724D">
            <w:pPr>
              <w:jc w:val="center"/>
              <w:rPr>
                <w:rFonts w:ascii="GHEA Grapalat" w:hAnsi="GHEA Grapalat"/>
                <w:lang w:val="pt-BR"/>
              </w:rPr>
            </w:pPr>
          </w:p>
        </w:tc>
        <w:tc>
          <w:tcPr>
            <w:tcW w:w="667" w:type="dxa"/>
            <w:vAlign w:val="center"/>
          </w:tcPr>
          <w:p w:rsidR="0032724D" w:rsidRPr="00A71D81" w:rsidRDefault="0032724D" w:rsidP="0032724D">
            <w:pPr>
              <w:jc w:val="center"/>
              <w:rPr>
                <w:rFonts w:ascii="GHEA Grapalat" w:hAnsi="GHEA Grapalat" w:cs="Arial"/>
                <w:sz w:val="18"/>
                <w:szCs w:val="18"/>
                <w:lang w:val="pt-BR"/>
              </w:rPr>
            </w:pPr>
          </w:p>
        </w:tc>
        <w:tc>
          <w:tcPr>
            <w:tcW w:w="814" w:type="dxa"/>
            <w:vAlign w:val="center"/>
          </w:tcPr>
          <w:p w:rsidR="0032724D" w:rsidRPr="00A71D81" w:rsidRDefault="0032724D" w:rsidP="0032724D">
            <w:pPr>
              <w:jc w:val="center"/>
              <w:rPr>
                <w:rFonts w:ascii="GHEA Grapalat" w:hAnsi="GHEA Grapalat" w:cs="Arial"/>
                <w:sz w:val="18"/>
                <w:szCs w:val="18"/>
                <w:lang w:val="pt-BR"/>
              </w:rPr>
            </w:pPr>
          </w:p>
        </w:tc>
        <w:tc>
          <w:tcPr>
            <w:tcW w:w="636" w:type="dxa"/>
            <w:vAlign w:val="center"/>
          </w:tcPr>
          <w:p w:rsidR="0032724D" w:rsidRPr="007F299C" w:rsidRDefault="0032724D" w:rsidP="0032724D">
            <w:pPr>
              <w:jc w:val="center"/>
              <w:rPr>
                <w:rFonts w:ascii="GHEA Grapalat" w:hAnsi="GHEA Grapalat" w:cs="Arial"/>
                <w:sz w:val="18"/>
                <w:szCs w:val="18"/>
              </w:rPr>
            </w:pPr>
          </w:p>
        </w:tc>
        <w:tc>
          <w:tcPr>
            <w:tcW w:w="638" w:type="dxa"/>
            <w:vAlign w:val="center"/>
          </w:tcPr>
          <w:p w:rsidR="0032724D" w:rsidRPr="007F299C" w:rsidRDefault="0032724D" w:rsidP="0032724D">
            <w:pPr>
              <w:jc w:val="center"/>
              <w:rPr>
                <w:rFonts w:ascii="GHEA Grapalat" w:hAnsi="GHEA Grapalat" w:cs="Arial"/>
                <w:sz w:val="18"/>
                <w:szCs w:val="18"/>
              </w:rPr>
            </w:pPr>
          </w:p>
        </w:tc>
        <w:tc>
          <w:tcPr>
            <w:tcW w:w="682" w:type="dxa"/>
            <w:vAlign w:val="center"/>
          </w:tcPr>
          <w:p w:rsidR="0032724D" w:rsidRPr="00B0082D" w:rsidRDefault="0032724D" w:rsidP="0032724D">
            <w:pPr>
              <w:jc w:val="center"/>
              <w:rPr>
                <w:rFonts w:ascii="GHEA Grapalat" w:hAnsi="GHEA Grapalat" w:cs="Arial"/>
                <w:sz w:val="18"/>
                <w:szCs w:val="18"/>
                <w:lang w:val="hy-AM"/>
              </w:rPr>
            </w:pPr>
          </w:p>
        </w:tc>
        <w:tc>
          <w:tcPr>
            <w:tcW w:w="794" w:type="dxa"/>
            <w:vAlign w:val="center"/>
          </w:tcPr>
          <w:p w:rsidR="0032724D" w:rsidRPr="00B0082D" w:rsidRDefault="0032724D" w:rsidP="0032724D">
            <w:pPr>
              <w:jc w:val="center"/>
              <w:rPr>
                <w:rFonts w:ascii="GHEA Grapalat" w:hAnsi="GHEA Grapalat" w:cs="Arial"/>
                <w:sz w:val="18"/>
                <w:szCs w:val="18"/>
                <w:lang w:val="hy-AM"/>
              </w:rPr>
            </w:pPr>
          </w:p>
        </w:tc>
        <w:tc>
          <w:tcPr>
            <w:tcW w:w="864" w:type="dxa"/>
            <w:vAlign w:val="center"/>
          </w:tcPr>
          <w:p w:rsidR="0032724D" w:rsidRPr="00B0082D" w:rsidRDefault="0032724D" w:rsidP="0032724D">
            <w:pPr>
              <w:jc w:val="center"/>
              <w:rPr>
                <w:rFonts w:ascii="GHEA Grapalat" w:hAnsi="GHEA Grapalat" w:cs="Arial"/>
                <w:sz w:val="18"/>
                <w:szCs w:val="18"/>
                <w:lang w:val="hy-AM"/>
              </w:rPr>
            </w:pPr>
          </w:p>
        </w:tc>
        <w:tc>
          <w:tcPr>
            <w:tcW w:w="836" w:type="dxa"/>
            <w:vAlign w:val="center"/>
          </w:tcPr>
          <w:p w:rsidR="0032724D" w:rsidRPr="00B0082D" w:rsidRDefault="0032724D" w:rsidP="0032724D">
            <w:pPr>
              <w:jc w:val="center"/>
              <w:rPr>
                <w:rFonts w:ascii="GHEA Grapalat" w:hAnsi="GHEA Grapalat" w:cs="Arial"/>
                <w:sz w:val="18"/>
                <w:szCs w:val="18"/>
                <w:lang w:val="hy-AM"/>
              </w:rPr>
            </w:pPr>
          </w:p>
        </w:tc>
        <w:tc>
          <w:tcPr>
            <w:tcW w:w="921" w:type="dxa"/>
            <w:vAlign w:val="center"/>
          </w:tcPr>
          <w:p w:rsidR="0032724D" w:rsidRPr="00B0082D" w:rsidRDefault="0032724D" w:rsidP="0032724D">
            <w:pPr>
              <w:jc w:val="center"/>
              <w:rPr>
                <w:rFonts w:ascii="GHEA Grapalat" w:hAnsi="GHEA Grapalat" w:cs="Arial"/>
                <w:sz w:val="18"/>
                <w:szCs w:val="18"/>
                <w:lang w:val="hy-AM"/>
              </w:rPr>
            </w:pPr>
          </w:p>
        </w:tc>
        <w:tc>
          <w:tcPr>
            <w:tcW w:w="840" w:type="dxa"/>
            <w:vAlign w:val="center"/>
          </w:tcPr>
          <w:p w:rsidR="0032724D" w:rsidRPr="00A71D81" w:rsidRDefault="0032724D" w:rsidP="0032724D">
            <w:pPr>
              <w:jc w:val="center"/>
              <w:rPr>
                <w:rFonts w:ascii="GHEA Grapalat" w:hAnsi="GHEA Grapalat" w:cs="Arial"/>
                <w:sz w:val="18"/>
                <w:szCs w:val="18"/>
                <w:lang w:val="pt-BR"/>
              </w:rPr>
            </w:pPr>
          </w:p>
        </w:tc>
        <w:tc>
          <w:tcPr>
            <w:tcW w:w="763" w:type="dxa"/>
            <w:vAlign w:val="center"/>
          </w:tcPr>
          <w:p w:rsidR="0032724D" w:rsidRPr="00A71D81" w:rsidRDefault="0032724D" w:rsidP="0032724D">
            <w:pPr>
              <w:jc w:val="center"/>
              <w:rPr>
                <w:rFonts w:ascii="GHEA Grapalat" w:hAnsi="GHEA Grapalat"/>
                <w:b/>
                <w:lang w:val="pt-BR"/>
              </w:rP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1F45" w:rsidRDefault="00F61F45">
      <w:r>
        <w:separator/>
      </w:r>
    </w:p>
  </w:endnote>
  <w:endnote w:type="continuationSeparator" w:id="0">
    <w:p w:rsidR="00F61F45" w:rsidRDefault="00F61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9053F2" w:rsidRPr="00C861E9" w:rsidRDefault="009053F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108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1F45" w:rsidRDefault="00F61F45">
      <w:r>
        <w:separator/>
      </w:r>
    </w:p>
  </w:footnote>
  <w:footnote w:type="continuationSeparator" w:id="0">
    <w:p w:rsidR="00F61F45" w:rsidRDefault="00F61F45">
      <w:r>
        <w:continuationSeparator/>
      </w:r>
    </w:p>
  </w:footnote>
  <w:footnote w:id="1">
    <w:p w:rsidR="009053F2" w:rsidRPr="00A31673" w:rsidRDefault="009053F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053F2" w:rsidRPr="008416BA" w:rsidRDefault="009053F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9053F2" w:rsidRDefault="009053F2" w:rsidP="006B3E56">
      <w:pPr>
        <w:jc w:val="both"/>
      </w:pPr>
    </w:p>
    <w:p w:rsidR="009053F2" w:rsidRPr="008B70EB" w:rsidRDefault="009053F2"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053F2" w:rsidRPr="008B70EB" w:rsidRDefault="009053F2"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053F2" w:rsidRPr="008B70EB" w:rsidRDefault="009053F2"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053F2" w:rsidRPr="0055588B" w:rsidRDefault="009053F2" w:rsidP="00637230">
      <w:pPr>
        <w:jc w:val="both"/>
        <w:rPr>
          <w:rFonts w:asciiTheme="minorHAnsi" w:hAnsiTheme="minorHAnsi"/>
        </w:rPr>
      </w:pPr>
    </w:p>
  </w:footnote>
  <w:footnote w:id="3">
    <w:p w:rsidR="009053F2" w:rsidRPr="00D3436F" w:rsidRDefault="009053F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053F2" w:rsidRPr="00D3436F" w:rsidRDefault="009053F2">
      <w:pPr>
        <w:pStyle w:val="af2"/>
        <w:rPr>
          <w:lang w:val="es-ES"/>
        </w:rPr>
      </w:pPr>
    </w:p>
  </w:footnote>
  <w:footnote w:id="4">
    <w:p w:rsidR="009053F2" w:rsidRPr="008842CE" w:rsidRDefault="009053F2" w:rsidP="003D2FE2">
      <w:pPr>
        <w:pStyle w:val="af2"/>
        <w:jc w:val="both"/>
      </w:pPr>
    </w:p>
  </w:footnote>
  <w:footnote w:id="5">
    <w:p w:rsidR="009053F2" w:rsidRPr="008842CE" w:rsidRDefault="009053F2" w:rsidP="000A214C">
      <w:pPr>
        <w:pStyle w:val="af2"/>
        <w:jc w:val="both"/>
      </w:pPr>
    </w:p>
  </w:footnote>
  <w:footnote w:id="6">
    <w:p w:rsidR="009053F2" w:rsidRDefault="009053F2"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053F2" w:rsidRPr="00F21C0D" w:rsidRDefault="009053F2" w:rsidP="00D3436F">
      <w:pPr>
        <w:pStyle w:val="af2"/>
        <w:widowControl w:val="0"/>
        <w:jc w:val="both"/>
        <w:rPr>
          <w:lang w:val="hy-AM"/>
        </w:rPr>
      </w:pPr>
    </w:p>
  </w:footnote>
  <w:footnote w:id="7">
    <w:p w:rsidR="009053F2" w:rsidRPr="00402BC3" w:rsidRDefault="009053F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053F2" w:rsidRPr="00552088" w:rsidRDefault="009053F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053F2" w:rsidRPr="00D3436F" w:rsidRDefault="009053F2">
      <w:pPr>
        <w:pStyle w:val="af2"/>
        <w:rPr>
          <w:lang w:val="hy-AM"/>
        </w:rPr>
      </w:pPr>
    </w:p>
  </w:footnote>
  <w:footnote w:id="8">
    <w:p w:rsidR="009053F2" w:rsidRPr="00D3436F" w:rsidRDefault="009053F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9053F2" w:rsidRPr="008842CE" w:rsidRDefault="009053F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053F2" w:rsidRPr="00D3436F" w:rsidRDefault="009053F2">
      <w:pPr>
        <w:pStyle w:val="af2"/>
        <w:rPr>
          <w:lang w:val="hy-AM"/>
        </w:rPr>
      </w:pPr>
    </w:p>
  </w:footnote>
  <w:footnote w:id="10">
    <w:p w:rsidR="009053F2" w:rsidRPr="008842CE" w:rsidRDefault="009053F2" w:rsidP="00475213">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9053F2" w:rsidRPr="008842CE" w:rsidRDefault="009053F2" w:rsidP="00475213">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9053F2" w:rsidRPr="00D3436F" w:rsidRDefault="009053F2" w:rsidP="00475213">
      <w:pPr>
        <w:pStyle w:val="af2"/>
        <w:rPr>
          <w:lang w:val="hy-AM"/>
        </w:rPr>
      </w:pPr>
    </w:p>
  </w:footnote>
  <w:footnote w:id="11">
    <w:p w:rsidR="009053F2" w:rsidRPr="008842CE" w:rsidRDefault="009053F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2">
    <w:p w:rsidR="009053F2" w:rsidRPr="008842CE" w:rsidRDefault="009053F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40C07710"/>
    <w:lvl w:ilvl="0" w:tplc="148C9440">
      <w:start w:val="1"/>
      <w:numFmt w:val="bullet"/>
      <w:lvlText w:val=""/>
      <w:lvlJc w:val="left"/>
      <w:pPr>
        <w:ind w:left="1287" w:hanging="360"/>
      </w:pPr>
      <w:rPr>
        <w:rFonts w:ascii="Symbol" w:hAnsi="Symbol" w:hint="default"/>
        <w:color w:val="auto"/>
        <w:u w:val="no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2"/>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96A"/>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51D9"/>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5E30"/>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9DF"/>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E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0E1"/>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A1B"/>
    <w:rsid w:val="001E3D3F"/>
    <w:rsid w:val="001E402A"/>
    <w:rsid w:val="001E4776"/>
    <w:rsid w:val="001E47D5"/>
    <w:rsid w:val="001E48BA"/>
    <w:rsid w:val="001E4A24"/>
    <w:rsid w:val="001E5412"/>
    <w:rsid w:val="001E55B2"/>
    <w:rsid w:val="001E5687"/>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12C"/>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2A0"/>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24D"/>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73"/>
    <w:rsid w:val="003C3660"/>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D6E"/>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213"/>
    <w:rsid w:val="00475591"/>
    <w:rsid w:val="00475AD7"/>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FF3"/>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AF"/>
    <w:rsid w:val="004E442C"/>
    <w:rsid w:val="004E54F5"/>
    <w:rsid w:val="004E5843"/>
    <w:rsid w:val="004E6A12"/>
    <w:rsid w:val="004E6E9A"/>
    <w:rsid w:val="004E7015"/>
    <w:rsid w:val="004F009E"/>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00B"/>
    <w:rsid w:val="0050550F"/>
    <w:rsid w:val="005066AC"/>
    <w:rsid w:val="00506832"/>
    <w:rsid w:val="00507FEA"/>
    <w:rsid w:val="00510110"/>
    <w:rsid w:val="00510176"/>
    <w:rsid w:val="005106CC"/>
    <w:rsid w:val="00510CB7"/>
    <w:rsid w:val="005110C6"/>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88B"/>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53F2"/>
    <w:rsid w:val="005F581A"/>
    <w:rsid w:val="005F6602"/>
    <w:rsid w:val="005F7C1D"/>
    <w:rsid w:val="00602490"/>
    <w:rsid w:val="0060526C"/>
    <w:rsid w:val="006057C9"/>
    <w:rsid w:val="00606328"/>
    <w:rsid w:val="0060652B"/>
    <w:rsid w:val="00606B84"/>
    <w:rsid w:val="00607120"/>
    <w:rsid w:val="00607F7B"/>
    <w:rsid w:val="00610EA1"/>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875"/>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6EE"/>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78C"/>
    <w:rsid w:val="006F49AA"/>
    <w:rsid w:val="006F5184"/>
    <w:rsid w:val="006F58E6"/>
    <w:rsid w:val="006F6413"/>
    <w:rsid w:val="006F69A0"/>
    <w:rsid w:val="006F6D1F"/>
    <w:rsid w:val="00700053"/>
    <w:rsid w:val="007002BE"/>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57B"/>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E6C"/>
    <w:rsid w:val="007803DF"/>
    <w:rsid w:val="007809BA"/>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B61"/>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4126"/>
    <w:rsid w:val="007F503F"/>
    <w:rsid w:val="007F5A5F"/>
    <w:rsid w:val="007F672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295D"/>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3F2"/>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42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1214"/>
    <w:rsid w:val="009813C4"/>
    <w:rsid w:val="00981540"/>
    <w:rsid w:val="00981DDA"/>
    <w:rsid w:val="00982181"/>
    <w:rsid w:val="0098244A"/>
    <w:rsid w:val="00983754"/>
    <w:rsid w:val="009839DA"/>
    <w:rsid w:val="00983AF5"/>
    <w:rsid w:val="0098415B"/>
    <w:rsid w:val="00984456"/>
    <w:rsid w:val="00984BDB"/>
    <w:rsid w:val="00985291"/>
    <w:rsid w:val="009865B0"/>
    <w:rsid w:val="009873F3"/>
    <w:rsid w:val="00987E76"/>
    <w:rsid w:val="00990375"/>
    <w:rsid w:val="00990561"/>
    <w:rsid w:val="00990C42"/>
    <w:rsid w:val="009911A0"/>
    <w:rsid w:val="0099126C"/>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91"/>
    <w:rsid w:val="009F0E95"/>
    <w:rsid w:val="009F10E4"/>
    <w:rsid w:val="009F18D0"/>
    <w:rsid w:val="009F1FF7"/>
    <w:rsid w:val="009F2561"/>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88"/>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D7BC1"/>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8F4"/>
    <w:rsid w:val="00AF791F"/>
    <w:rsid w:val="00AF7BE8"/>
    <w:rsid w:val="00B00003"/>
    <w:rsid w:val="00B0082D"/>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2D7"/>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C62"/>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1AC"/>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17B22"/>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799"/>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F04"/>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CE5"/>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3AC"/>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1B6"/>
    <w:rsid w:val="00D04361"/>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0F3"/>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A96"/>
    <w:rsid w:val="00D35E75"/>
    <w:rsid w:val="00D362DB"/>
    <w:rsid w:val="00D3681C"/>
    <w:rsid w:val="00D36D97"/>
    <w:rsid w:val="00D411B6"/>
    <w:rsid w:val="00D4164A"/>
    <w:rsid w:val="00D41AE8"/>
    <w:rsid w:val="00D41F7D"/>
    <w:rsid w:val="00D42D33"/>
    <w:rsid w:val="00D42E80"/>
    <w:rsid w:val="00D433D6"/>
    <w:rsid w:val="00D43420"/>
    <w:rsid w:val="00D43C83"/>
    <w:rsid w:val="00D4557B"/>
    <w:rsid w:val="00D463EA"/>
    <w:rsid w:val="00D46D5B"/>
    <w:rsid w:val="00D47083"/>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661"/>
    <w:rsid w:val="00DA1801"/>
    <w:rsid w:val="00DA187D"/>
    <w:rsid w:val="00DA1AF1"/>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2FBA"/>
    <w:rsid w:val="00E037D3"/>
    <w:rsid w:val="00E040F0"/>
    <w:rsid w:val="00E04589"/>
    <w:rsid w:val="00E045AE"/>
    <w:rsid w:val="00E046C2"/>
    <w:rsid w:val="00E048B1"/>
    <w:rsid w:val="00E04CFC"/>
    <w:rsid w:val="00E04FA9"/>
    <w:rsid w:val="00E05B41"/>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193"/>
    <w:rsid w:val="00E94D7F"/>
    <w:rsid w:val="00E95645"/>
    <w:rsid w:val="00E95CE6"/>
    <w:rsid w:val="00E95E47"/>
    <w:rsid w:val="00E969ED"/>
    <w:rsid w:val="00E96B46"/>
    <w:rsid w:val="00E9746B"/>
    <w:rsid w:val="00EA059F"/>
    <w:rsid w:val="00EA06E9"/>
    <w:rsid w:val="00EA0AEE"/>
    <w:rsid w:val="00EA0D10"/>
    <w:rsid w:val="00EA0D3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EF7A00"/>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56735"/>
    <w:rsid w:val="00F60675"/>
    <w:rsid w:val="00F607C7"/>
    <w:rsid w:val="00F60A05"/>
    <w:rsid w:val="00F61898"/>
    <w:rsid w:val="00F61A9D"/>
    <w:rsid w:val="00F61D7A"/>
    <w:rsid w:val="00F61F45"/>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7CE"/>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DCEA8"/>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E64AE-5E2A-45DF-A38E-B1ACF2DC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87</Pages>
  <Words>20479</Words>
  <Characters>116734</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136940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1231</cp:revision>
  <cp:lastPrinted>2018-02-16T07:12:00Z</cp:lastPrinted>
  <dcterms:created xsi:type="dcterms:W3CDTF">2019-10-28T07:04:00Z</dcterms:created>
  <dcterms:modified xsi:type="dcterms:W3CDTF">2023-11-21T11:34:00Z</dcterms:modified>
</cp:coreProperties>
</file>